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65227" w14:textId="77777777" w:rsidR="006E3283" w:rsidRPr="00184EB8" w:rsidRDefault="006E3283" w:rsidP="002E24FE">
      <w:pPr>
        <w:spacing w:line="240" w:lineRule="auto"/>
        <w:ind w:left="0"/>
        <w:rPr>
          <w:rFonts w:ascii="Times New Roman" w:hAnsi="Times New Roman" w:cs="Times New Roman"/>
        </w:rPr>
      </w:pPr>
    </w:p>
    <w:p w14:paraId="7B4A8598" w14:textId="77777777" w:rsidR="006E3283" w:rsidRPr="00184EB8" w:rsidRDefault="006E3283" w:rsidP="002E24FE">
      <w:pPr>
        <w:spacing w:line="240" w:lineRule="auto"/>
        <w:ind w:left="0"/>
        <w:rPr>
          <w:rFonts w:ascii="Times New Roman" w:hAnsi="Times New Roman" w:cs="Times New Roman"/>
        </w:rPr>
      </w:pPr>
    </w:p>
    <w:p w14:paraId="74F419D8" w14:textId="77777777" w:rsidR="006E3283" w:rsidRPr="00184EB8" w:rsidRDefault="006E3283" w:rsidP="002E24FE">
      <w:pPr>
        <w:spacing w:line="240" w:lineRule="auto"/>
        <w:ind w:left="0"/>
        <w:rPr>
          <w:rFonts w:ascii="Times New Roman" w:hAnsi="Times New Roman" w:cs="Times New Roman"/>
        </w:rPr>
      </w:pPr>
    </w:p>
    <w:p w14:paraId="53905699" w14:textId="77777777" w:rsidR="006E3283" w:rsidRPr="00184EB8" w:rsidRDefault="006E3283" w:rsidP="002E24FE">
      <w:pPr>
        <w:spacing w:line="240" w:lineRule="auto"/>
        <w:ind w:left="0"/>
        <w:rPr>
          <w:rFonts w:ascii="Times New Roman" w:hAnsi="Times New Roman" w:cs="Times New Roman"/>
        </w:rPr>
      </w:pPr>
    </w:p>
    <w:p w14:paraId="63571168" w14:textId="77777777" w:rsidR="006E3283" w:rsidRPr="00184EB8" w:rsidRDefault="006E3283" w:rsidP="002E24FE">
      <w:pPr>
        <w:spacing w:line="240" w:lineRule="auto"/>
        <w:ind w:left="0"/>
        <w:rPr>
          <w:rFonts w:ascii="Times New Roman" w:hAnsi="Times New Roman" w:cs="Times New Roman"/>
        </w:rPr>
      </w:pPr>
    </w:p>
    <w:p w14:paraId="1E43BD37" w14:textId="77777777" w:rsidR="006E3283" w:rsidRPr="00184EB8" w:rsidRDefault="006E3283" w:rsidP="002E24FE">
      <w:pPr>
        <w:spacing w:line="240" w:lineRule="auto"/>
        <w:ind w:left="0"/>
        <w:rPr>
          <w:rFonts w:ascii="Times New Roman" w:hAnsi="Times New Roman" w:cs="Times New Roman"/>
        </w:rPr>
      </w:pPr>
    </w:p>
    <w:p w14:paraId="27BEB92E"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8"/>
          <w:szCs w:val="48"/>
        </w:rPr>
      </w:pPr>
      <w:r w:rsidRPr="00184EB8">
        <w:rPr>
          <w:rFonts w:ascii="Times New Roman" w:hAnsi="Times New Roman" w:cs="Times New Roman"/>
          <w:b/>
          <w:color w:val="002776" w:themeColor="accent1"/>
          <w:sz w:val="48"/>
          <w:szCs w:val="48"/>
        </w:rPr>
        <w:t>Príručka pre odborn</w:t>
      </w:r>
      <w:r w:rsidR="00ED7184" w:rsidRPr="00184EB8">
        <w:rPr>
          <w:rFonts w:ascii="Times New Roman" w:hAnsi="Times New Roman" w:cs="Times New Roman"/>
          <w:b/>
          <w:color w:val="002776" w:themeColor="accent1"/>
          <w:sz w:val="48"/>
          <w:szCs w:val="48"/>
        </w:rPr>
        <w:t>ého hodnotiteľa</w:t>
      </w:r>
    </w:p>
    <w:p w14:paraId="5AD2D727"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0"/>
          <w:szCs w:val="40"/>
        </w:rPr>
      </w:pPr>
      <w:r w:rsidRPr="00184EB8">
        <w:rPr>
          <w:rFonts w:ascii="Times New Roman" w:hAnsi="Times New Roman" w:cs="Times New Roman"/>
          <w:b/>
          <w:color w:val="002776" w:themeColor="accent1"/>
          <w:sz w:val="40"/>
          <w:szCs w:val="40"/>
        </w:rPr>
        <w:t>Operačný program Integrovaná infraštruktúra</w:t>
      </w:r>
    </w:p>
    <w:p w14:paraId="6594CAE8" w14:textId="77777777" w:rsidR="006E3283" w:rsidRPr="00184EB8" w:rsidRDefault="006E3283" w:rsidP="002E24FE">
      <w:pPr>
        <w:spacing w:line="240" w:lineRule="auto"/>
        <w:ind w:left="0" w:firstLine="0"/>
        <w:jc w:val="center"/>
        <w:rPr>
          <w:rFonts w:ascii="Times New Roman" w:hAnsi="Times New Roman" w:cs="Times New Roman"/>
          <w:b/>
          <w:color w:val="002776" w:themeColor="accent1"/>
          <w:sz w:val="40"/>
          <w:szCs w:val="40"/>
        </w:rPr>
      </w:pPr>
      <w:r w:rsidRPr="00184EB8">
        <w:rPr>
          <w:rFonts w:ascii="Times New Roman" w:hAnsi="Times New Roman" w:cs="Times New Roman"/>
          <w:b/>
          <w:color w:val="002776" w:themeColor="accent1"/>
          <w:sz w:val="40"/>
          <w:szCs w:val="40"/>
        </w:rPr>
        <w:t>2014</w:t>
      </w:r>
      <w:r w:rsidR="00F027DF" w:rsidRPr="00184EB8">
        <w:rPr>
          <w:rFonts w:ascii="Times New Roman" w:hAnsi="Times New Roman" w:cs="Times New Roman"/>
          <w:b/>
          <w:color w:val="002776" w:themeColor="accent1"/>
          <w:sz w:val="40"/>
          <w:szCs w:val="40"/>
        </w:rPr>
        <w:t xml:space="preserve"> </w:t>
      </w:r>
      <w:r w:rsidRPr="00184EB8">
        <w:rPr>
          <w:rFonts w:ascii="Times New Roman" w:hAnsi="Times New Roman" w:cs="Times New Roman"/>
          <w:b/>
          <w:color w:val="002776" w:themeColor="accent1"/>
          <w:sz w:val="40"/>
          <w:szCs w:val="40"/>
        </w:rPr>
        <w:t>-</w:t>
      </w:r>
      <w:r w:rsidR="00F027DF" w:rsidRPr="00184EB8">
        <w:rPr>
          <w:rFonts w:ascii="Times New Roman" w:hAnsi="Times New Roman" w:cs="Times New Roman"/>
          <w:b/>
          <w:color w:val="002776" w:themeColor="accent1"/>
          <w:sz w:val="40"/>
          <w:szCs w:val="40"/>
        </w:rPr>
        <w:t xml:space="preserve"> </w:t>
      </w:r>
      <w:r w:rsidRPr="00184EB8">
        <w:rPr>
          <w:rFonts w:ascii="Times New Roman" w:hAnsi="Times New Roman" w:cs="Times New Roman"/>
          <w:b/>
          <w:color w:val="002776" w:themeColor="accent1"/>
          <w:sz w:val="40"/>
          <w:szCs w:val="40"/>
        </w:rPr>
        <w:t>2020</w:t>
      </w:r>
    </w:p>
    <w:p w14:paraId="18391B06" w14:textId="77777777" w:rsidR="006E3283" w:rsidRDefault="006E3283" w:rsidP="002E24FE">
      <w:pPr>
        <w:spacing w:line="240" w:lineRule="auto"/>
        <w:ind w:left="0" w:firstLine="0"/>
        <w:jc w:val="center"/>
        <w:rPr>
          <w:rFonts w:ascii="Times New Roman" w:hAnsi="Times New Roman" w:cs="Times New Roman"/>
          <w:b/>
          <w:sz w:val="28"/>
          <w:szCs w:val="28"/>
        </w:rPr>
      </w:pPr>
    </w:p>
    <w:p w14:paraId="4E1802C2" w14:textId="77777777" w:rsidR="00E228AF" w:rsidRDefault="00E228AF" w:rsidP="002E24FE">
      <w:pPr>
        <w:spacing w:line="240" w:lineRule="auto"/>
        <w:ind w:left="0" w:firstLine="0"/>
        <w:jc w:val="center"/>
        <w:rPr>
          <w:rFonts w:ascii="Times New Roman" w:hAnsi="Times New Roman" w:cs="Times New Roman"/>
          <w:b/>
          <w:sz w:val="28"/>
          <w:szCs w:val="28"/>
        </w:rPr>
      </w:pPr>
    </w:p>
    <w:p w14:paraId="40AA9DF8" w14:textId="77777777" w:rsidR="00E228AF" w:rsidRDefault="00E228AF" w:rsidP="002E24FE">
      <w:pPr>
        <w:spacing w:line="240" w:lineRule="auto"/>
        <w:ind w:left="0" w:firstLine="0"/>
        <w:jc w:val="center"/>
        <w:rPr>
          <w:rFonts w:ascii="Times New Roman" w:hAnsi="Times New Roman" w:cs="Times New Roman"/>
          <w:b/>
          <w:sz w:val="28"/>
          <w:szCs w:val="28"/>
        </w:rPr>
      </w:pPr>
    </w:p>
    <w:p w14:paraId="6C7B1566" w14:textId="77777777" w:rsidR="00E228AF" w:rsidRPr="00184EB8" w:rsidRDefault="00E228AF" w:rsidP="002E24FE">
      <w:pPr>
        <w:spacing w:line="240" w:lineRule="auto"/>
        <w:ind w:left="0" w:firstLine="0"/>
        <w:jc w:val="center"/>
        <w:rPr>
          <w:rFonts w:ascii="Times New Roman" w:hAnsi="Times New Roman" w:cs="Times New Roman"/>
          <w:b/>
          <w:sz w:val="28"/>
          <w:szCs w:val="28"/>
        </w:rPr>
      </w:pPr>
    </w:p>
    <w:p w14:paraId="61CE6881" w14:textId="77777777" w:rsidR="006E3283" w:rsidRDefault="006E3283" w:rsidP="002E24FE">
      <w:pPr>
        <w:spacing w:line="240" w:lineRule="auto"/>
        <w:ind w:left="0" w:firstLine="0"/>
        <w:jc w:val="center"/>
        <w:rPr>
          <w:rFonts w:ascii="Times New Roman" w:hAnsi="Times New Roman" w:cs="Times New Roman"/>
          <w:b/>
          <w:color w:val="002776" w:themeColor="accent1"/>
          <w:sz w:val="28"/>
          <w:szCs w:val="28"/>
        </w:rPr>
      </w:pPr>
      <w:r w:rsidRPr="00184EB8">
        <w:rPr>
          <w:rFonts w:ascii="Times New Roman" w:hAnsi="Times New Roman" w:cs="Times New Roman"/>
          <w:b/>
          <w:color w:val="002776" w:themeColor="accent1"/>
          <w:sz w:val="28"/>
          <w:szCs w:val="28"/>
        </w:rPr>
        <w:t>Prioritná os 1-6 – Národné projekty a veľké projekty</w:t>
      </w:r>
    </w:p>
    <w:p w14:paraId="48F0CFE2" w14:textId="5963E53F" w:rsidR="00E228AF" w:rsidRPr="00184EB8" w:rsidRDefault="00E228AF" w:rsidP="002E24FE">
      <w:pPr>
        <w:spacing w:line="240" w:lineRule="auto"/>
        <w:ind w:left="0" w:firstLine="0"/>
        <w:jc w:val="center"/>
        <w:rPr>
          <w:rFonts w:ascii="Times New Roman" w:hAnsi="Times New Roman" w:cs="Times New Roman"/>
          <w:b/>
          <w:color w:val="002776" w:themeColor="accent1"/>
          <w:sz w:val="28"/>
          <w:szCs w:val="28"/>
        </w:rPr>
      </w:pPr>
      <w:r>
        <w:rPr>
          <w:rFonts w:ascii="Times New Roman" w:hAnsi="Times New Roman" w:cs="Times New Roman"/>
          <w:b/>
          <w:color w:val="002776" w:themeColor="accent1"/>
          <w:sz w:val="28"/>
          <w:szCs w:val="28"/>
        </w:rPr>
        <w:t>a</w:t>
      </w:r>
    </w:p>
    <w:p w14:paraId="468C06F6" w14:textId="77777777" w:rsidR="009D5A8A" w:rsidRPr="00184EB8" w:rsidRDefault="009D5A8A" w:rsidP="002E24FE">
      <w:pPr>
        <w:spacing w:line="240" w:lineRule="auto"/>
        <w:ind w:left="0" w:firstLine="0"/>
        <w:jc w:val="center"/>
        <w:rPr>
          <w:rFonts w:ascii="Times New Roman" w:hAnsi="Times New Roman" w:cs="Times New Roman"/>
          <w:b/>
          <w:color w:val="002776" w:themeColor="accent1"/>
          <w:sz w:val="28"/>
          <w:szCs w:val="28"/>
        </w:rPr>
      </w:pPr>
      <w:r w:rsidRPr="00184EB8">
        <w:rPr>
          <w:rFonts w:ascii="Times New Roman" w:hAnsi="Times New Roman" w:cs="Times New Roman"/>
          <w:b/>
          <w:color w:val="002776" w:themeColor="accent1"/>
          <w:sz w:val="28"/>
          <w:szCs w:val="28"/>
        </w:rPr>
        <w:t>Prioritná os 8 – Technická pomoc</w:t>
      </w:r>
    </w:p>
    <w:p w14:paraId="611A6EC2" w14:textId="77777777" w:rsidR="00E228AF"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0A2EB71A" w14:textId="77777777" w:rsidR="00E228AF"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04F3ED01" w14:textId="1E9229EB" w:rsidR="006E3283" w:rsidRPr="00184EB8" w:rsidRDefault="006E3283" w:rsidP="002E24FE">
      <w:pPr>
        <w:spacing w:line="240" w:lineRule="auto"/>
        <w:ind w:left="708" w:firstLine="708"/>
        <w:jc w:val="center"/>
        <w:rPr>
          <w:rFonts w:ascii="Times New Roman" w:hAnsi="Times New Roman" w:cs="Times New Roman"/>
          <w:b/>
          <w:color w:val="002776" w:themeColor="accent1"/>
          <w:sz w:val="28"/>
          <w:szCs w:val="28"/>
        </w:rPr>
      </w:pPr>
    </w:p>
    <w:p w14:paraId="1CD7E67A" w14:textId="77777777" w:rsidR="006E3283" w:rsidRPr="00184EB8" w:rsidRDefault="006E3283" w:rsidP="002E24FE">
      <w:pPr>
        <w:spacing w:line="240" w:lineRule="auto"/>
        <w:ind w:left="0" w:firstLine="708"/>
        <w:rPr>
          <w:rFonts w:ascii="Times New Roman" w:hAnsi="Times New Roman" w:cs="Times New Roman"/>
          <w:b/>
          <w:sz w:val="28"/>
          <w:szCs w:val="28"/>
        </w:rPr>
      </w:pPr>
    </w:p>
    <w:p w14:paraId="6E4A96F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3E8EF09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0CB1207C"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0237F50A" w14:textId="77777777" w:rsidR="00E228AF" w:rsidRDefault="00E228AF" w:rsidP="002E24FE">
      <w:pPr>
        <w:spacing w:line="240" w:lineRule="auto"/>
        <w:ind w:left="0" w:firstLine="0"/>
        <w:rPr>
          <w:rFonts w:ascii="Times New Roman" w:hAnsi="Times New Roman" w:cs="Times New Roman"/>
          <w:color w:val="002776" w:themeColor="accent1"/>
          <w:szCs w:val="20"/>
        </w:rPr>
      </w:pPr>
    </w:p>
    <w:p w14:paraId="37C038C1" w14:textId="33F0C236" w:rsidR="00E228AF" w:rsidRPr="002E24FE" w:rsidRDefault="00E228AF" w:rsidP="002E24FE">
      <w:pPr>
        <w:spacing w:line="240" w:lineRule="auto"/>
        <w:ind w:left="0" w:firstLine="0"/>
        <w:rPr>
          <w:rFonts w:ascii="Times New Roman" w:hAnsi="Times New Roman" w:cs="Times New Roman"/>
          <w:b/>
          <w:color w:val="002776" w:themeColor="accent1"/>
          <w:szCs w:val="20"/>
        </w:rPr>
      </w:pPr>
      <w:r w:rsidRPr="002E24FE">
        <w:rPr>
          <w:rFonts w:ascii="Times New Roman" w:hAnsi="Times New Roman" w:cs="Times New Roman"/>
          <w:b/>
          <w:color w:val="002776" w:themeColor="accent1"/>
          <w:szCs w:val="20"/>
        </w:rPr>
        <w:t xml:space="preserve">Verzia </w:t>
      </w:r>
      <w:r w:rsidR="00485CCA">
        <w:rPr>
          <w:rFonts w:ascii="Times New Roman" w:hAnsi="Times New Roman" w:cs="Times New Roman"/>
          <w:b/>
          <w:color w:val="002776" w:themeColor="accent1"/>
          <w:szCs w:val="20"/>
        </w:rPr>
        <w:t>7</w:t>
      </w:r>
      <w:r w:rsidRPr="002E24FE">
        <w:rPr>
          <w:rFonts w:ascii="Times New Roman" w:hAnsi="Times New Roman" w:cs="Times New Roman"/>
          <w:b/>
          <w:color w:val="002776" w:themeColor="accent1"/>
          <w:szCs w:val="20"/>
        </w:rPr>
        <w:t>.</w:t>
      </w:r>
      <w:ins w:id="0" w:author="autor" w:date="2020-12-04T12:18:00Z">
        <w:del w:id="1" w:author="GC" w:date="2020-12-15T12:19:00Z">
          <w:r w:rsidR="00EC7A00" w:rsidDel="00DE117D">
            <w:rPr>
              <w:rFonts w:ascii="Times New Roman" w:hAnsi="Times New Roman" w:cs="Times New Roman"/>
              <w:b/>
              <w:color w:val="002776" w:themeColor="accent1"/>
              <w:szCs w:val="20"/>
            </w:rPr>
            <w:delText>4</w:delText>
          </w:r>
        </w:del>
      </w:ins>
      <w:ins w:id="2" w:author="GC" w:date="2020-12-15T12:19:00Z">
        <w:r w:rsidR="00DE117D">
          <w:rPr>
            <w:rFonts w:ascii="Times New Roman" w:hAnsi="Times New Roman" w:cs="Times New Roman"/>
            <w:b/>
            <w:color w:val="002776" w:themeColor="accent1"/>
            <w:szCs w:val="20"/>
          </w:rPr>
          <w:t>3</w:t>
        </w:r>
      </w:ins>
    </w:p>
    <w:p w14:paraId="37B1B2B9" w14:textId="1B9E244A" w:rsidR="006E3283" w:rsidRPr="002E24FE" w:rsidRDefault="006E3283" w:rsidP="002E24FE">
      <w:pPr>
        <w:spacing w:line="240" w:lineRule="auto"/>
        <w:ind w:left="0" w:firstLine="0"/>
        <w:rPr>
          <w:rFonts w:ascii="Times New Roman" w:hAnsi="Times New Roman" w:cs="Times New Roman"/>
          <w:b/>
        </w:rPr>
      </w:pPr>
      <w:r w:rsidRPr="002E24FE">
        <w:rPr>
          <w:rFonts w:ascii="Times New Roman" w:hAnsi="Times New Roman" w:cs="Times New Roman"/>
          <w:b/>
          <w:color w:val="002776" w:themeColor="accent1"/>
          <w:szCs w:val="20"/>
        </w:rPr>
        <w:t xml:space="preserve">Dátum </w:t>
      </w:r>
      <w:r w:rsidR="00846538" w:rsidRPr="002E24FE">
        <w:rPr>
          <w:rFonts w:ascii="Times New Roman" w:hAnsi="Times New Roman" w:cs="Times New Roman"/>
          <w:b/>
          <w:color w:val="002776" w:themeColor="accent1"/>
          <w:szCs w:val="20"/>
        </w:rPr>
        <w:t xml:space="preserve">platnosti a </w:t>
      </w:r>
      <w:r w:rsidR="002753BC" w:rsidRPr="002E24FE">
        <w:rPr>
          <w:rFonts w:ascii="Times New Roman" w:hAnsi="Times New Roman" w:cs="Times New Roman"/>
          <w:b/>
          <w:color w:val="002776" w:themeColor="accent1"/>
          <w:szCs w:val="20"/>
        </w:rPr>
        <w:t>účinnosti</w:t>
      </w:r>
      <w:r w:rsidRPr="00123A7F">
        <w:rPr>
          <w:rFonts w:ascii="Times New Roman" w:hAnsi="Times New Roman" w:cs="Times New Roman"/>
          <w:b/>
          <w:color w:val="002776" w:themeColor="accent1"/>
          <w:szCs w:val="20"/>
        </w:rPr>
        <w:t>:</w:t>
      </w:r>
      <w:r w:rsidR="002C396F" w:rsidRPr="00123A7F">
        <w:rPr>
          <w:rFonts w:ascii="Times New Roman" w:hAnsi="Times New Roman" w:cs="Times New Roman"/>
          <w:b/>
          <w:color w:val="002776" w:themeColor="accent1"/>
          <w:szCs w:val="20"/>
        </w:rPr>
        <w:t xml:space="preserve"> </w:t>
      </w:r>
      <w:del w:id="3" w:author="autor" w:date="2020-12-04T12:18:00Z">
        <w:r w:rsidR="006C3A43" w:rsidDel="00EC7A00">
          <w:rPr>
            <w:rFonts w:ascii="Times New Roman" w:hAnsi="Times New Roman" w:cs="Times New Roman"/>
            <w:b/>
            <w:color w:val="002776" w:themeColor="accent1"/>
            <w:szCs w:val="20"/>
          </w:rPr>
          <w:delText>14</w:delText>
        </w:r>
      </w:del>
      <w:ins w:id="4" w:author="MDV SR" w:date="2020-12-14T10:27:00Z">
        <w:r w:rsidR="00C10156">
          <w:rPr>
            <w:rFonts w:ascii="Times New Roman" w:hAnsi="Times New Roman" w:cs="Times New Roman"/>
            <w:b/>
            <w:color w:val="002776" w:themeColor="accent1"/>
            <w:szCs w:val="20"/>
          </w:rPr>
          <w:t>21</w:t>
        </w:r>
      </w:ins>
      <w:ins w:id="5" w:author="autor" w:date="2020-12-04T12:18:00Z">
        <w:del w:id="6" w:author="MDV SR" w:date="2020-12-14T10:27:00Z">
          <w:r w:rsidR="00EC7A00" w:rsidDel="00C10156">
            <w:rPr>
              <w:rFonts w:ascii="Times New Roman" w:hAnsi="Times New Roman" w:cs="Times New Roman"/>
              <w:b/>
              <w:color w:val="002776" w:themeColor="accent1"/>
              <w:szCs w:val="20"/>
            </w:rPr>
            <w:delText>14</w:delText>
          </w:r>
        </w:del>
      </w:ins>
      <w:r w:rsidR="006C3A43">
        <w:rPr>
          <w:rFonts w:ascii="Times New Roman" w:hAnsi="Times New Roman" w:cs="Times New Roman"/>
          <w:b/>
          <w:color w:val="002776" w:themeColor="accent1"/>
          <w:szCs w:val="20"/>
        </w:rPr>
        <w:t>. decembra</w:t>
      </w:r>
      <w:r w:rsidR="00D62B5D" w:rsidRPr="006103C3">
        <w:rPr>
          <w:rFonts w:ascii="Times New Roman" w:hAnsi="Times New Roman" w:cs="Times New Roman"/>
          <w:b/>
          <w:color w:val="002776" w:themeColor="accent1"/>
          <w:szCs w:val="20"/>
        </w:rPr>
        <w:t xml:space="preserve"> </w:t>
      </w:r>
      <w:del w:id="7" w:author="autor" w:date="2020-12-04T12:18:00Z">
        <w:r w:rsidR="00DE647D" w:rsidRPr="00123A7F" w:rsidDel="00EC7A00">
          <w:rPr>
            <w:rFonts w:ascii="Times New Roman" w:hAnsi="Times New Roman" w:cs="Times New Roman"/>
            <w:b/>
            <w:color w:val="002776" w:themeColor="accent1"/>
            <w:szCs w:val="20"/>
          </w:rPr>
          <w:delText>201</w:delText>
        </w:r>
        <w:r w:rsidR="00D62B5D" w:rsidDel="00EC7A00">
          <w:rPr>
            <w:rFonts w:ascii="Times New Roman" w:hAnsi="Times New Roman" w:cs="Times New Roman"/>
            <w:b/>
            <w:color w:val="002776" w:themeColor="accent1"/>
            <w:szCs w:val="20"/>
          </w:rPr>
          <w:delText>9</w:delText>
        </w:r>
      </w:del>
      <w:ins w:id="8" w:author="autor" w:date="2020-12-04T12:18:00Z">
        <w:r w:rsidR="00EC7A00" w:rsidRPr="00123A7F">
          <w:rPr>
            <w:rFonts w:ascii="Times New Roman" w:hAnsi="Times New Roman" w:cs="Times New Roman"/>
            <w:b/>
            <w:color w:val="002776" w:themeColor="accent1"/>
            <w:szCs w:val="20"/>
          </w:rPr>
          <w:t>20</w:t>
        </w:r>
        <w:r w:rsidR="00EC7A00">
          <w:rPr>
            <w:rFonts w:ascii="Times New Roman" w:hAnsi="Times New Roman" w:cs="Times New Roman"/>
            <w:b/>
            <w:color w:val="002776" w:themeColor="accent1"/>
            <w:szCs w:val="20"/>
          </w:rPr>
          <w:t>20</w:t>
        </w:r>
      </w:ins>
    </w:p>
    <w:p w14:paraId="37224058" w14:textId="77777777" w:rsidR="002C396F" w:rsidRDefault="002C396F" w:rsidP="002E24FE">
      <w:pPr>
        <w:spacing w:line="240" w:lineRule="auto"/>
        <w:ind w:left="0" w:firstLine="0"/>
        <w:rPr>
          <w:rFonts w:ascii="Times New Roman" w:hAnsi="Times New Roman" w:cs="Times New Roman"/>
          <w:color w:val="002776" w:themeColor="accent1"/>
          <w:szCs w:val="20"/>
        </w:rPr>
      </w:pPr>
    </w:p>
    <w:p w14:paraId="644E1FD3" w14:textId="77777777" w:rsidR="00E228AF" w:rsidRPr="00184EB8" w:rsidRDefault="00E228AF" w:rsidP="002E24FE">
      <w:pPr>
        <w:spacing w:line="240" w:lineRule="auto"/>
        <w:ind w:left="0" w:firstLine="0"/>
        <w:rPr>
          <w:rFonts w:ascii="Times New Roman" w:hAnsi="Times New Roman" w:cs="Times New Roman"/>
          <w:color w:val="002776" w:themeColor="accent1"/>
          <w:szCs w:val="20"/>
        </w:rPr>
      </w:pPr>
    </w:p>
    <w:p w14:paraId="380B4157" w14:textId="5A6B733B" w:rsidR="002C396F" w:rsidRPr="00184EB8" w:rsidRDefault="006E3283"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Schválil:</w:t>
      </w:r>
      <w:r w:rsidR="002C396F" w:rsidRPr="00184EB8">
        <w:rPr>
          <w:rFonts w:ascii="Times New Roman" w:hAnsi="Times New Roman" w:cs="Times New Roman"/>
          <w:color w:val="002776" w:themeColor="accent1"/>
          <w:szCs w:val="20"/>
        </w:rPr>
        <w:t xml:space="preserve"> </w:t>
      </w:r>
      <w:del w:id="9" w:author="autor" w:date="2020-12-04T12:18:00Z">
        <w:r w:rsidR="006F4445" w:rsidRPr="00184EB8" w:rsidDel="00EC7A00">
          <w:rPr>
            <w:rFonts w:ascii="Times New Roman" w:hAnsi="Times New Roman" w:cs="Times New Roman"/>
            <w:color w:val="002776" w:themeColor="accent1"/>
            <w:szCs w:val="20"/>
          </w:rPr>
          <w:delText>Mgr</w:delText>
        </w:r>
      </w:del>
      <w:ins w:id="10" w:author="autor" w:date="2020-12-04T12:18:00Z">
        <w:r w:rsidR="00EC7A00">
          <w:rPr>
            <w:rFonts w:ascii="Times New Roman" w:hAnsi="Times New Roman" w:cs="Times New Roman"/>
            <w:color w:val="002776" w:themeColor="accent1"/>
            <w:szCs w:val="20"/>
          </w:rPr>
          <w:t>Ing</w:t>
        </w:r>
      </w:ins>
      <w:r w:rsidR="002C396F" w:rsidRPr="00184EB8">
        <w:rPr>
          <w:rFonts w:ascii="Times New Roman" w:hAnsi="Times New Roman" w:cs="Times New Roman"/>
          <w:color w:val="002776" w:themeColor="accent1"/>
          <w:szCs w:val="20"/>
        </w:rPr>
        <w:t xml:space="preserve">. </w:t>
      </w:r>
      <w:ins w:id="11" w:author="autor" w:date="2020-12-04T12:18:00Z">
        <w:r w:rsidR="00EC7A00">
          <w:rPr>
            <w:rFonts w:ascii="Times New Roman" w:hAnsi="Times New Roman" w:cs="Times New Roman"/>
            <w:color w:val="002776" w:themeColor="accent1"/>
            <w:szCs w:val="20"/>
          </w:rPr>
          <w:t>Erna Dohnáliková</w:t>
        </w:r>
      </w:ins>
      <w:del w:id="12" w:author="autor" w:date="2020-12-04T12:18:00Z">
        <w:r w:rsidR="006F4445" w:rsidRPr="00184EB8" w:rsidDel="00EC7A00">
          <w:rPr>
            <w:rFonts w:ascii="Times New Roman" w:hAnsi="Times New Roman" w:cs="Times New Roman"/>
            <w:color w:val="002776" w:themeColor="accent1"/>
            <w:szCs w:val="20"/>
          </w:rPr>
          <w:delText>Juraj</w:delText>
        </w:r>
        <w:r w:rsidR="002C396F" w:rsidRPr="00184EB8" w:rsidDel="00EC7A00">
          <w:rPr>
            <w:rFonts w:ascii="Times New Roman" w:hAnsi="Times New Roman" w:cs="Times New Roman"/>
            <w:color w:val="002776" w:themeColor="accent1"/>
            <w:szCs w:val="20"/>
          </w:rPr>
          <w:delText xml:space="preserve"> </w:delText>
        </w:r>
        <w:r w:rsidR="006F4445" w:rsidRPr="00184EB8" w:rsidDel="00EC7A00">
          <w:rPr>
            <w:rFonts w:ascii="Times New Roman" w:hAnsi="Times New Roman" w:cs="Times New Roman"/>
            <w:color w:val="002776" w:themeColor="accent1"/>
            <w:szCs w:val="20"/>
          </w:rPr>
          <w:delText>Méry</w:delText>
        </w:r>
      </w:del>
    </w:p>
    <w:p w14:paraId="22D68A7D" w14:textId="24362C27" w:rsidR="002C396F" w:rsidRPr="00184EB8" w:rsidRDefault="00130EF5"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generáln</w:t>
      </w:r>
      <w:del w:id="13" w:author="autor" w:date="2020-12-04T12:18:00Z">
        <w:r w:rsidRPr="00184EB8" w:rsidDel="00EC7A00">
          <w:rPr>
            <w:rFonts w:ascii="Times New Roman" w:hAnsi="Times New Roman" w:cs="Times New Roman"/>
            <w:color w:val="002776" w:themeColor="accent1"/>
            <w:szCs w:val="20"/>
          </w:rPr>
          <w:delText>y</w:delText>
        </w:r>
      </w:del>
      <w:ins w:id="14" w:author="autor" w:date="2020-12-04T12:18:00Z">
        <w:r w:rsidR="00EC7A00">
          <w:rPr>
            <w:rFonts w:ascii="Times New Roman" w:hAnsi="Times New Roman" w:cs="Times New Roman"/>
            <w:color w:val="002776" w:themeColor="accent1"/>
            <w:szCs w:val="20"/>
          </w:rPr>
          <w:t>a</w:t>
        </w:r>
      </w:ins>
      <w:r w:rsidR="002C396F" w:rsidRPr="00184EB8">
        <w:rPr>
          <w:rFonts w:ascii="Times New Roman" w:hAnsi="Times New Roman" w:cs="Times New Roman"/>
          <w:color w:val="002776" w:themeColor="accent1"/>
          <w:szCs w:val="20"/>
        </w:rPr>
        <w:t xml:space="preserve"> riaditeľ</w:t>
      </w:r>
      <w:ins w:id="15" w:author="autor" w:date="2020-12-04T12:19:00Z">
        <w:r w:rsidR="00EC7A00">
          <w:rPr>
            <w:rFonts w:ascii="Times New Roman" w:hAnsi="Times New Roman" w:cs="Times New Roman"/>
            <w:color w:val="002776" w:themeColor="accent1"/>
            <w:szCs w:val="20"/>
          </w:rPr>
          <w:t>ka</w:t>
        </w:r>
      </w:ins>
    </w:p>
    <w:p w14:paraId="1B8B95C2" w14:textId="7B41EE50" w:rsidR="002C396F" w:rsidRPr="00184EB8" w:rsidRDefault="00130EF5"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sekcie riadenia projektov</w:t>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r w:rsidR="002C396F" w:rsidRPr="00184EB8">
        <w:rPr>
          <w:rFonts w:ascii="Times New Roman" w:hAnsi="Times New Roman" w:cs="Times New Roman"/>
          <w:color w:val="002776" w:themeColor="accent1"/>
          <w:szCs w:val="20"/>
        </w:rPr>
        <w:tab/>
      </w:r>
    </w:p>
    <w:p w14:paraId="54FCFDBB" w14:textId="77777777" w:rsidR="002C396F" w:rsidRPr="00184EB8" w:rsidRDefault="002C396F" w:rsidP="002E24FE">
      <w:pPr>
        <w:spacing w:line="240" w:lineRule="auto"/>
        <w:ind w:left="5664" w:firstLine="708"/>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w:t>
      </w:r>
    </w:p>
    <w:p w14:paraId="089EC900" w14:textId="77777777" w:rsidR="006E3283" w:rsidRPr="00184EB8" w:rsidRDefault="002C396F" w:rsidP="002E24FE">
      <w:pPr>
        <w:spacing w:line="240" w:lineRule="auto"/>
        <w:ind w:left="0" w:firstLine="0"/>
        <w:rPr>
          <w:rFonts w:ascii="Times New Roman" w:hAnsi="Times New Roman" w:cs="Times New Roman"/>
          <w:color w:val="002776" w:themeColor="accent1"/>
          <w:szCs w:val="20"/>
        </w:rPr>
      </w:pPr>
      <w:r w:rsidRPr="00184EB8">
        <w:rPr>
          <w:rFonts w:ascii="Times New Roman" w:hAnsi="Times New Roman" w:cs="Times New Roman"/>
          <w:color w:val="002776" w:themeColor="accent1"/>
          <w:szCs w:val="20"/>
        </w:rPr>
        <w:tab/>
        <w:t xml:space="preserve"> </w:t>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r>
      <w:r w:rsidRPr="00184EB8">
        <w:rPr>
          <w:rFonts w:ascii="Times New Roman" w:hAnsi="Times New Roman" w:cs="Times New Roman"/>
          <w:color w:val="002776" w:themeColor="accent1"/>
          <w:szCs w:val="20"/>
        </w:rPr>
        <w:tab/>
        <w:t xml:space="preserve">  podpis</w:t>
      </w:r>
    </w:p>
    <w:p w14:paraId="4E91C537" w14:textId="77777777" w:rsidR="006E3283" w:rsidRPr="00184EB8" w:rsidRDefault="006E3283" w:rsidP="002E24FE">
      <w:pPr>
        <w:spacing w:line="240" w:lineRule="auto"/>
        <w:ind w:left="0"/>
        <w:rPr>
          <w:rFonts w:ascii="Times New Roman" w:hAnsi="Times New Roman" w:cs="Times New Roman"/>
          <w:szCs w:val="20"/>
        </w:rPr>
      </w:pPr>
      <w:r w:rsidRPr="00184EB8">
        <w:rPr>
          <w:rFonts w:ascii="Times New Roman" w:hAnsi="Times New Roman" w:cs="Times New Roman"/>
          <w:szCs w:val="20"/>
        </w:rPr>
        <w:t xml:space="preserve"> </w:t>
      </w:r>
    </w:p>
    <w:bookmarkStart w:id="16" w:name="_Toc503797669" w:displacedByCustomXml="next"/>
    <w:sdt>
      <w:sdtPr>
        <w:rPr>
          <w:rFonts w:ascii="Calibri" w:hAnsi="Calibri"/>
          <w:color w:val="auto"/>
          <w:sz w:val="20"/>
        </w:rPr>
        <w:id w:val="181564536"/>
        <w:docPartObj>
          <w:docPartGallery w:val="Table of Contents"/>
          <w:docPartUnique/>
        </w:docPartObj>
      </w:sdtPr>
      <w:sdtEndPr>
        <w:rPr>
          <w:b/>
          <w:bCs/>
          <w:noProof/>
        </w:rPr>
      </w:sdtEndPr>
      <w:sdtContent>
        <w:p w14:paraId="49479C02" w14:textId="77777777" w:rsidR="00651D82" w:rsidRPr="00184EB8" w:rsidRDefault="00651D82" w:rsidP="002E24FE">
          <w:pPr>
            <w:pStyle w:val="Nadpis1"/>
            <w:numPr>
              <w:ilvl w:val="0"/>
              <w:numId w:val="0"/>
            </w:numPr>
            <w:ind w:left="360"/>
            <w:rPr>
              <w:rStyle w:val="Nadpis1Char"/>
            </w:rPr>
          </w:pPr>
          <w:r w:rsidRPr="00184EB8">
            <w:rPr>
              <w:rStyle w:val="Nadpis1Char"/>
            </w:rPr>
            <w:t>Obsah</w:t>
          </w:r>
          <w:bookmarkEnd w:id="16"/>
        </w:p>
        <w:p w14:paraId="24AF85A1" w14:textId="77777777" w:rsidR="006F5179" w:rsidRDefault="00651D82">
          <w:pPr>
            <w:pStyle w:val="Obsah1"/>
            <w:tabs>
              <w:tab w:val="right" w:leader="dot" w:pos="9398"/>
            </w:tabs>
            <w:rPr>
              <w:rFonts w:asciiTheme="minorHAnsi" w:eastAsiaTheme="minorEastAsia" w:hAnsiTheme="minorHAnsi"/>
              <w:noProof/>
              <w:sz w:val="22"/>
              <w:lang w:eastAsia="sk-SK"/>
            </w:rPr>
          </w:pPr>
          <w:r w:rsidRPr="005C46F8">
            <w:fldChar w:fldCharType="begin"/>
          </w:r>
          <w:r w:rsidRPr="00184EB8">
            <w:instrText xml:space="preserve"> TOC \o "1-3" \h \z \u </w:instrText>
          </w:r>
          <w:r w:rsidRPr="005C46F8">
            <w:fldChar w:fldCharType="separate"/>
          </w:r>
          <w:hyperlink w:anchor="_Toc503797669" w:history="1">
            <w:r w:rsidR="006F5179" w:rsidRPr="00CA64F8">
              <w:rPr>
                <w:rStyle w:val="Hypertextovprepojenie"/>
                <w:noProof/>
              </w:rPr>
              <w:t>Obsah</w:t>
            </w:r>
            <w:r w:rsidR="006F5179">
              <w:rPr>
                <w:noProof/>
                <w:webHidden/>
              </w:rPr>
              <w:tab/>
            </w:r>
            <w:r w:rsidR="006F5179">
              <w:rPr>
                <w:noProof/>
                <w:webHidden/>
              </w:rPr>
              <w:fldChar w:fldCharType="begin"/>
            </w:r>
            <w:r w:rsidR="006F5179">
              <w:rPr>
                <w:noProof/>
                <w:webHidden/>
              </w:rPr>
              <w:instrText xml:space="preserve"> PAGEREF _Toc503797669 \h </w:instrText>
            </w:r>
            <w:r w:rsidR="006F5179">
              <w:rPr>
                <w:noProof/>
                <w:webHidden/>
              </w:rPr>
            </w:r>
            <w:r w:rsidR="006F5179">
              <w:rPr>
                <w:noProof/>
                <w:webHidden/>
              </w:rPr>
              <w:fldChar w:fldCharType="separate"/>
            </w:r>
            <w:r w:rsidR="00DE117D">
              <w:rPr>
                <w:noProof/>
                <w:webHidden/>
              </w:rPr>
              <w:t>2</w:t>
            </w:r>
            <w:r w:rsidR="006F5179">
              <w:rPr>
                <w:noProof/>
                <w:webHidden/>
              </w:rPr>
              <w:fldChar w:fldCharType="end"/>
            </w:r>
          </w:hyperlink>
        </w:p>
        <w:p w14:paraId="7CA64927" w14:textId="369010B5"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rFonts w:ascii="Times New Roman" w:hAnsi="Times New Roman" w:cs="Times New Roman"/>
              <w14:scene3d>
                <w14:camera w14:prst="orthographicFront"/>
                <w14:lightRig w14:rig="threePt" w14:dir="t">
                  <w14:rot w14:lat="0" w14:lon="0" w14:rev="0"/>
                </w14:lightRig>
              </w14:scene3d>
            </w:rPr>
            <w:fldChar w:fldCharType="begin"/>
          </w:r>
          <w:r>
            <w:rPr>
              <w:rStyle w:val="Hypertextovprepojenie"/>
              <w:rFonts w:ascii="Times New Roman" w:hAnsi="Times New Roman" w:cs="Times New Roman"/>
              <w:noProof/>
              <w14:scene3d>
                <w14:camera w14:prst="orthographicFront"/>
                <w14:lightRig w14:rig="threePt" w14:dir="t">
                  <w14:rot w14:lat="0" w14:lon="0" w14:rev="0"/>
                </w14:lightRig>
              </w14:scene3d>
            </w:rPr>
            <w:instrText xml:space="preserve"> HYPERLINK \l "_Toc503797670" </w:instrText>
          </w:r>
          <w:r>
            <w:rPr>
              <w:rStyle w:val="Hypertextovprepojenie"/>
              <w:rFonts w:ascii="Times New Roman" w:hAnsi="Times New Roman" w:cs="Times New Roman"/>
              <w14:scene3d>
                <w14:camera w14:prst="orthographicFront"/>
                <w14:lightRig w14:rig="threePt" w14:dir="t">
                  <w14:rot w14:lat="0" w14:lon="0" w14:rev="0"/>
                </w14:lightRig>
              </w14:scene3d>
            </w:rPr>
            <w:fldChar w:fldCharType="separate"/>
          </w:r>
          <w:r w:rsidR="006F5179" w:rsidRPr="00CA64F8">
            <w:rPr>
              <w:rStyle w:val="Hypertextovprepojenie"/>
              <w:rFonts w:ascii="Times New Roman" w:hAnsi="Times New Roman" w:cs="Times New Roman"/>
              <w:noProof/>
              <w14:scene3d>
                <w14:camera w14:prst="orthographicFront"/>
                <w14:lightRig w14:rig="threePt" w14:dir="t">
                  <w14:rot w14:lat="0" w14:lon="0" w14:rev="0"/>
                </w14:lightRig>
              </w14:scene3d>
            </w:rPr>
            <w:t>1.</w:t>
          </w:r>
          <w:r w:rsidR="006F5179">
            <w:rPr>
              <w:rFonts w:asciiTheme="minorHAnsi" w:eastAsiaTheme="minorEastAsia" w:hAnsiTheme="minorHAnsi"/>
              <w:noProof/>
              <w:sz w:val="22"/>
              <w:lang w:eastAsia="sk-SK"/>
            </w:rPr>
            <w:tab/>
          </w:r>
          <w:r w:rsidR="006F5179" w:rsidRPr="00CA64F8">
            <w:rPr>
              <w:rStyle w:val="Hypertextovprepojenie"/>
              <w:noProof/>
            </w:rPr>
            <w:t>Práca s príručkou</w:t>
          </w:r>
          <w:r w:rsidR="006F5179">
            <w:rPr>
              <w:noProof/>
              <w:webHidden/>
            </w:rPr>
            <w:tab/>
          </w:r>
          <w:r w:rsidR="006F5179">
            <w:rPr>
              <w:noProof/>
              <w:webHidden/>
            </w:rPr>
            <w:fldChar w:fldCharType="begin"/>
          </w:r>
          <w:r w:rsidR="006F5179">
            <w:rPr>
              <w:noProof/>
              <w:webHidden/>
            </w:rPr>
            <w:instrText xml:space="preserve"> PAGEREF _Toc503797670 \h </w:instrText>
          </w:r>
          <w:r w:rsidR="006F5179">
            <w:rPr>
              <w:noProof/>
              <w:webHidden/>
            </w:rPr>
          </w:r>
          <w:r w:rsidR="006F5179">
            <w:rPr>
              <w:noProof/>
              <w:webHidden/>
            </w:rPr>
            <w:fldChar w:fldCharType="separate"/>
          </w:r>
          <w:ins w:id="17" w:author="GC" w:date="2020-12-15T12:20:00Z">
            <w:r>
              <w:rPr>
                <w:noProof/>
                <w:webHidden/>
              </w:rPr>
              <w:t>2</w:t>
            </w:r>
          </w:ins>
          <w:del w:id="18" w:author="GC" w:date="2020-12-15T12:20:00Z">
            <w:r w:rsidR="00485CCA" w:rsidDel="00DE117D">
              <w:rPr>
                <w:noProof/>
                <w:webHidden/>
              </w:rPr>
              <w:delText>4</w:delText>
            </w:r>
          </w:del>
          <w:r w:rsidR="006F5179">
            <w:rPr>
              <w:noProof/>
              <w:webHidden/>
            </w:rPr>
            <w:fldChar w:fldCharType="end"/>
          </w:r>
          <w:r>
            <w:rPr>
              <w:noProof/>
            </w:rPr>
            <w:fldChar w:fldCharType="end"/>
          </w:r>
        </w:p>
        <w:p w14:paraId="12514AF1" w14:textId="4FDDD01C"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"_Toc503797671" </w:instrText>
          </w:r>
          <w:r>
            <w:rPr>
              <w:rStyle w:val="Hypertextovprepojenie"/>
            </w:rPr>
            <w:fldChar w:fldCharType="separate"/>
          </w:r>
          <w:r w:rsidR="006F5179" w:rsidRPr="00CA64F8">
            <w:rPr>
              <w:rStyle w:val="Hypertextovprepojenie"/>
              <w:noProof/>
            </w:rPr>
            <w:t>1.1</w:t>
          </w:r>
          <w:r w:rsidR="006F5179">
            <w:rPr>
              <w:rFonts w:asciiTheme="minorHAnsi" w:eastAsiaTheme="minorEastAsia" w:hAnsiTheme="minorHAnsi"/>
              <w:noProof/>
              <w:sz w:val="22"/>
              <w:lang w:eastAsia="sk-SK"/>
            </w:rPr>
            <w:tab/>
          </w:r>
          <w:r w:rsidR="006F5179" w:rsidRPr="00CA64F8">
            <w:rPr>
              <w:rStyle w:val="Hypertextovprepojenie"/>
              <w:noProof/>
            </w:rPr>
            <w:t>Platnosť a účinnosť príručky</w:t>
          </w:r>
          <w:r w:rsidR="006F5179">
            <w:rPr>
              <w:noProof/>
              <w:webHidden/>
            </w:rPr>
            <w:tab/>
          </w:r>
          <w:r w:rsidR="006F5179">
            <w:rPr>
              <w:noProof/>
              <w:webHidden/>
            </w:rPr>
            <w:fldChar w:fldCharType="begin"/>
          </w:r>
          <w:r w:rsidR="006F5179">
            <w:rPr>
              <w:noProof/>
              <w:webHidden/>
            </w:rPr>
            <w:instrText xml:space="preserve"> PAGEREF _Toc503797671 \h </w:instrText>
          </w:r>
          <w:r w:rsidR="006F5179">
            <w:rPr>
              <w:noProof/>
              <w:webHidden/>
            </w:rPr>
          </w:r>
          <w:r w:rsidR="006F5179">
            <w:rPr>
              <w:noProof/>
              <w:webHidden/>
            </w:rPr>
            <w:fldChar w:fldCharType="separate"/>
          </w:r>
          <w:ins w:id="19" w:author="GC" w:date="2020-12-15T12:20:00Z">
            <w:r>
              <w:rPr>
                <w:noProof/>
                <w:webHidden/>
              </w:rPr>
              <w:t>2</w:t>
            </w:r>
          </w:ins>
          <w:del w:id="20" w:author="GC" w:date="2020-12-15T12:20:00Z">
            <w:r w:rsidR="00485CCA" w:rsidDel="00DE117D">
              <w:rPr>
                <w:noProof/>
                <w:webHidden/>
              </w:rPr>
              <w:delText>4</w:delText>
            </w:r>
          </w:del>
          <w:r w:rsidR="006F5179">
            <w:rPr>
              <w:noProof/>
              <w:webHidden/>
            </w:rPr>
            <w:fldChar w:fldCharType="end"/>
          </w:r>
          <w:r>
            <w:rPr>
              <w:noProof/>
            </w:rPr>
            <w:fldChar w:fldCharType="end"/>
          </w:r>
        </w:p>
        <w:p w14:paraId="53B4B712" w14:textId="0B85B2A5"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"_Toc503797672" </w:instrText>
          </w:r>
          <w:r>
            <w:rPr>
              <w:rStyle w:val="Hypertextovprepojenie"/>
            </w:rPr>
            <w:fldChar w:fldCharType="separate"/>
          </w:r>
          <w:r w:rsidR="006F5179" w:rsidRPr="00CA64F8">
            <w:rPr>
              <w:rStyle w:val="Hypertextovprepojenie"/>
              <w:noProof/>
            </w:rPr>
            <w:t>1.2</w:t>
          </w:r>
          <w:r w:rsidR="006F5179">
            <w:rPr>
              <w:rFonts w:asciiTheme="minorHAnsi" w:eastAsiaTheme="minorEastAsia" w:hAnsiTheme="minorHAnsi"/>
              <w:noProof/>
              <w:sz w:val="22"/>
              <w:lang w:eastAsia="sk-SK"/>
            </w:rPr>
            <w:tab/>
          </w:r>
          <w:r w:rsidR="006F5179" w:rsidRPr="00CA64F8">
            <w:rPr>
              <w:rStyle w:val="Hypertextovprepojenie"/>
              <w:noProof/>
            </w:rPr>
            <w:t>Cieľ</w:t>
          </w:r>
          <w:r w:rsidR="006F5179">
            <w:rPr>
              <w:noProof/>
              <w:webHidden/>
            </w:rPr>
            <w:tab/>
          </w:r>
          <w:r w:rsidR="006F5179">
            <w:rPr>
              <w:noProof/>
              <w:webHidden/>
            </w:rPr>
            <w:fldChar w:fldCharType="begin"/>
          </w:r>
          <w:r w:rsidR="006F5179">
            <w:rPr>
              <w:noProof/>
              <w:webHidden/>
            </w:rPr>
            <w:instrText xml:space="preserve"> PAGEREF _Toc503797672 \h </w:instrText>
          </w:r>
          <w:r w:rsidR="006F5179">
            <w:rPr>
              <w:noProof/>
              <w:webHidden/>
            </w:rPr>
          </w:r>
          <w:r w:rsidR="006F5179">
            <w:rPr>
              <w:noProof/>
              <w:webHidden/>
            </w:rPr>
            <w:fldChar w:fldCharType="separate"/>
          </w:r>
          <w:ins w:id="21" w:author="GC" w:date="2020-12-15T12:20:00Z">
            <w:r>
              <w:rPr>
                <w:noProof/>
                <w:webHidden/>
              </w:rPr>
              <w:t>2</w:t>
            </w:r>
          </w:ins>
          <w:del w:id="22" w:author="GC" w:date="2020-12-15T12:20:00Z">
            <w:r w:rsidR="00485CCA" w:rsidDel="00DE117D">
              <w:rPr>
                <w:noProof/>
                <w:webHidden/>
              </w:rPr>
              <w:delText>4</w:delText>
            </w:r>
          </w:del>
          <w:r w:rsidR="006F5179">
            <w:rPr>
              <w:noProof/>
              <w:webHidden/>
            </w:rPr>
            <w:fldChar w:fldCharType="end"/>
          </w:r>
          <w:r>
            <w:rPr>
              <w:noProof/>
            </w:rPr>
            <w:fldChar w:fldCharType="end"/>
          </w:r>
        </w:p>
        <w:p w14:paraId="56E01E3B" w14:textId="232309B5"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14:scene3d>
                <w14:camera w14:prst="orthographicFront"/>
                <w14:lightRig w14:rig="threePt" w14:dir="t">
                  <w14:rot w14:lat="0" w14:lon="0" w14:rev="0"/>
                </w14:lightRig>
              </w14:scene3d>
            </w:rPr>
            <w:fldChar w:fldCharType="begin"/>
          </w:r>
          <w:r>
            <w:rPr>
              <w:rStyle w:val="Hypertextovprepojenie"/>
              <w:noProof/>
              <w14:scene3d>
                <w14:camera w14:prst="orthographicFront"/>
                <w14:lightRig w14:rig="threePt" w14:dir="t">
                  <w14:rot w14:lat="0" w14:lon="0" w14:rev="0"/>
                </w14:lightRig>
              </w14:scene3d>
            </w:rPr>
            <w:instrText xml:space="preserve"> HYPERLINK \l "_Toc503797673" </w:instrText>
          </w:r>
          <w:r>
            <w:rPr>
              <w:rStyle w:val="Hypertextovprepojenie"/>
              <w14:scene3d>
                <w14:camera w14:prst="orthographicFront"/>
                <w14:lightRig w14:rig="threePt" w14:dir="t">
                  <w14:rot w14:lat="0" w14:lon="0" w14:rev="0"/>
                </w14:lightRig>
              </w14:scene3d>
            </w:rPr>
            <w:fldChar w:fldCharType="separate"/>
          </w:r>
          <w:r w:rsidR="006F5179" w:rsidRPr="00CA64F8">
            <w:rPr>
              <w:rStyle w:val="Hypertextovprepojenie"/>
              <w:noProof/>
              <w14:scene3d>
                <w14:camera w14:prst="orthographicFront"/>
                <w14:lightRig w14:rig="threePt" w14:dir="t">
                  <w14:rot w14:lat="0" w14:lon="0" w14:rev="0"/>
                </w14:lightRig>
              </w14:scene3d>
            </w:rPr>
            <w:t>2.</w:t>
          </w:r>
          <w:r w:rsidR="006F5179">
            <w:rPr>
              <w:rFonts w:asciiTheme="minorHAnsi" w:eastAsiaTheme="minorEastAsia" w:hAnsiTheme="minorHAnsi"/>
              <w:noProof/>
              <w:sz w:val="22"/>
              <w:lang w:eastAsia="sk-SK"/>
            </w:rPr>
            <w:tab/>
          </w:r>
          <w:r w:rsidR="006F5179" w:rsidRPr="00CA64F8">
            <w:rPr>
              <w:rStyle w:val="Hypertextovprepojenie"/>
              <w:noProof/>
            </w:rPr>
            <w:t>Všeobecné informácie k odbornému hodnoteniu žiadostí o NFP</w:t>
          </w:r>
          <w:r w:rsidR="006F5179">
            <w:rPr>
              <w:noProof/>
              <w:webHidden/>
            </w:rPr>
            <w:tab/>
          </w:r>
          <w:r w:rsidR="006F5179">
            <w:rPr>
              <w:noProof/>
              <w:webHidden/>
            </w:rPr>
            <w:fldChar w:fldCharType="begin"/>
          </w:r>
          <w:r w:rsidR="006F5179">
            <w:rPr>
              <w:noProof/>
              <w:webHidden/>
            </w:rPr>
            <w:instrText xml:space="preserve"> PAGEREF _Toc503797673 \h </w:instrText>
          </w:r>
          <w:r w:rsidR="006F5179">
            <w:rPr>
              <w:noProof/>
              <w:webHidden/>
            </w:rPr>
          </w:r>
          <w:r w:rsidR="006F5179">
            <w:rPr>
              <w:noProof/>
              <w:webHidden/>
            </w:rPr>
            <w:fldChar w:fldCharType="separate"/>
          </w:r>
          <w:ins w:id="23" w:author="GC" w:date="2020-12-15T12:20:00Z">
            <w:r>
              <w:rPr>
                <w:noProof/>
                <w:webHidden/>
              </w:rPr>
              <w:t>2</w:t>
            </w:r>
          </w:ins>
          <w:del w:id="24" w:author="GC" w:date="2020-12-15T12:20:00Z">
            <w:r w:rsidR="00485CCA" w:rsidDel="00DE117D">
              <w:rPr>
                <w:noProof/>
                <w:webHidden/>
              </w:rPr>
              <w:delText>6</w:delText>
            </w:r>
          </w:del>
          <w:r w:rsidR="006F5179">
            <w:rPr>
              <w:noProof/>
              <w:webHidden/>
            </w:rPr>
            <w:fldChar w:fldCharType="end"/>
          </w:r>
          <w:r>
            <w:rPr>
              <w:noProof/>
            </w:rPr>
            <w:fldChar w:fldCharType="end"/>
          </w:r>
        </w:p>
        <w:p w14:paraId="6EF49E77" w14:textId="12382D36"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"_Toc503797683" </w:instrText>
          </w:r>
          <w:r>
            <w:rPr>
              <w:rStyle w:val="Hypertextovprepojenie"/>
            </w:rPr>
            <w:fldChar w:fldCharType="separate"/>
          </w:r>
          <w:r w:rsidR="006F5179" w:rsidRPr="00CA64F8">
            <w:rPr>
              <w:rStyle w:val="Hypertextovprepojenie"/>
              <w:noProof/>
            </w:rPr>
            <w:t>2.1</w:t>
          </w:r>
          <w:r w:rsidR="006F5179">
            <w:rPr>
              <w:rFonts w:asciiTheme="minorHAnsi" w:eastAsiaTheme="minorEastAsia" w:hAnsiTheme="minorHAnsi"/>
              <w:noProof/>
              <w:sz w:val="22"/>
              <w:lang w:eastAsia="sk-SK"/>
            </w:rPr>
            <w:tab/>
          </w:r>
          <w:r w:rsidR="006F5179" w:rsidRPr="00CA64F8">
            <w:rPr>
              <w:rStyle w:val="Hypertextovprepojenie"/>
              <w:noProof/>
            </w:rPr>
            <w:t>Základný popis práv a povinností odborných hodnotiteľov</w:t>
          </w:r>
          <w:r w:rsidR="006F5179">
            <w:rPr>
              <w:noProof/>
              <w:webHidden/>
            </w:rPr>
            <w:tab/>
          </w:r>
          <w:r w:rsidR="006F5179">
            <w:rPr>
              <w:noProof/>
              <w:webHidden/>
            </w:rPr>
            <w:fldChar w:fldCharType="begin"/>
          </w:r>
          <w:r w:rsidR="006F5179">
            <w:rPr>
              <w:noProof/>
              <w:webHidden/>
            </w:rPr>
            <w:instrText xml:space="preserve"> PAGEREF _Toc503797683 \h </w:instrText>
          </w:r>
          <w:r w:rsidR="006F5179">
            <w:rPr>
              <w:noProof/>
              <w:webHidden/>
            </w:rPr>
          </w:r>
          <w:r w:rsidR="006F5179">
            <w:rPr>
              <w:noProof/>
              <w:webHidden/>
            </w:rPr>
            <w:fldChar w:fldCharType="separate"/>
          </w:r>
          <w:ins w:id="25" w:author="GC" w:date="2020-12-15T12:20:00Z">
            <w:r>
              <w:rPr>
                <w:noProof/>
                <w:webHidden/>
              </w:rPr>
              <w:t>2</w:t>
            </w:r>
          </w:ins>
          <w:del w:id="26" w:author="GC" w:date="2020-12-15T12:20:00Z">
            <w:r w:rsidR="00485CCA" w:rsidDel="00DE117D">
              <w:rPr>
                <w:noProof/>
                <w:webHidden/>
              </w:rPr>
              <w:delText>6</w:delText>
            </w:r>
          </w:del>
          <w:r w:rsidR="006F5179">
            <w:rPr>
              <w:noProof/>
              <w:webHidden/>
            </w:rPr>
            <w:fldChar w:fldCharType="end"/>
          </w:r>
          <w:r>
            <w:rPr>
              <w:noProof/>
            </w:rPr>
            <w:fldChar w:fldCharType="end"/>
          </w:r>
        </w:p>
        <w:p w14:paraId="39701DB0" w14:textId="102B3CE6"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"_Toc503797684" </w:instrText>
          </w:r>
          <w:r>
            <w:rPr>
              <w:rStyle w:val="Hypertextovprepojenie"/>
            </w:rPr>
            <w:fldChar w:fldCharType="separate"/>
          </w:r>
          <w:r w:rsidR="006F5179" w:rsidRPr="00CA64F8">
            <w:rPr>
              <w:rStyle w:val="Hypertextovprepojenie"/>
              <w:noProof/>
            </w:rPr>
            <w:t>2.2</w:t>
          </w:r>
          <w:r w:rsidR="006F5179">
            <w:rPr>
              <w:rFonts w:asciiTheme="minorHAnsi" w:eastAsiaTheme="minorEastAsia" w:hAnsiTheme="minorHAnsi"/>
              <w:noProof/>
              <w:sz w:val="22"/>
              <w:lang w:eastAsia="sk-SK"/>
            </w:rPr>
            <w:tab/>
          </w:r>
          <w:r w:rsidR="006F5179" w:rsidRPr="00CA64F8">
            <w:rPr>
              <w:rStyle w:val="Hypertextovprepojenie"/>
              <w:noProof/>
            </w:rPr>
            <w:t>Predchádzanie konfliktu záujmov</w:t>
          </w:r>
          <w:r w:rsidR="006F5179">
            <w:rPr>
              <w:noProof/>
              <w:webHidden/>
            </w:rPr>
            <w:tab/>
          </w:r>
          <w:r w:rsidR="006F5179">
            <w:rPr>
              <w:noProof/>
              <w:webHidden/>
            </w:rPr>
            <w:fldChar w:fldCharType="begin"/>
          </w:r>
          <w:r w:rsidR="006F5179">
            <w:rPr>
              <w:noProof/>
              <w:webHidden/>
            </w:rPr>
            <w:instrText xml:space="preserve"> PAGEREF _Toc503797684 \h </w:instrText>
          </w:r>
          <w:r w:rsidR="006F5179">
            <w:rPr>
              <w:noProof/>
              <w:webHidden/>
            </w:rPr>
          </w:r>
          <w:r w:rsidR="006F5179">
            <w:rPr>
              <w:noProof/>
              <w:webHidden/>
            </w:rPr>
            <w:fldChar w:fldCharType="separate"/>
          </w:r>
          <w:ins w:id="27" w:author="GC" w:date="2020-12-15T12:20:00Z">
            <w:r>
              <w:rPr>
                <w:noProof/>
                <w:webHidden/>
              </w:rPr>
              <w:t>2</w:t>
            </w:r>
          </w:ins>
          <w:del w:id="28" w:author="GC" w:date="2020-12-15T12:20:00Z">
            <w:r w:rsidR="00485CCA" w:rsidDel="00DE117D">
              <w:rPr>
                <w:noProof/>
                <w:webHidden/>
              </w:rPr>
              <w:delText>6</w:delText>
            </w:r>
          </w:del>
          <w:r w:rsidR="006F5179">
            <w:rPr>
              <w:noProof/>
              <w:webHidden/>
            </w:rPr>
            <w:fldChar w:fldCharType="end"/>
          </w:r>
          <w:r>
            <w:rPr>
              <w:noProof/>
            </w:rPr>
            <w:fldChar w:fldCharType="end"/>
          </w:r>
        </w:p>
        <w:p w14:paraId="1D2FB67E" w14:textId="65CBF395"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"_Toc503797685" </w:instrText>
          </w:r>
          <w:r>
            <w:rPr>
              <w:rStyle w:val="Hypertextovprepojenie"/>
            </w:rPr>
            <w:fldChar w:fldCharType="separate"/>
          </w:r>
          <w:r w:rsidR="006F5179" w:rsidRPr="00CA64F8">
            <w:rPr>
              <w:rStyle w:val="Hypertextovprepojenie"/>
              <w:noProof/>
            </w:rPr>
            <w:t>2.3</w:t>
          </w:r>
          <w:r w:rsidR="006F5179">
            <w:rPr>
              <w:rFonts w:asciiTheme="minorHAnsi" w:eastAsiaTheme="minorEastAsia" w:hAnsiTheme="minorHAnsi"/>
              <w:noProof/>
              <w:sz w:val="22"/>
              <w:lang w:eastAsia="sk-SK"/>
            </w:rPr>
            <w:tab/>
          </w:r>
          <w:r w:rsidR="006F5179" w:rsidRPr="00CA64F8">
            <w:rPr>
              <w:rStyle w:val="Hypertextovprepojenie"/>
              <w:noProof/>
            </w:rPr>
            <w:t>Informácia o type a vecnom zameraní hodnotených projektov</w:t>
          </w:r>
          <w:r w:rsidR="006F5179">
            <w:rPr>
              <w:noProof/>
              <w:webHidden/>
            </w:rPr>
            <w:tab/>
          </w:r>
          <w:r w:rsidR="006F5179">
            <w:rPr>
              <w:noProof/>
              <w:webHidden/>
            </w:rPr>
            <w:fldChar w:fldCharType="begin"/>
          </w:r>
          <w:r w:rsidR="006F5179">
            <w:rPr>
              <w:noProof/>
              <w:webHidden/>
            </w:rPr>
            <w:instrText xml:space="preserve"> PAGEREF _Toc503797685 \h </w:instrText>
          </w:r>
          <w:r w:rsidR="006F5179">
            <w:rPr>
              <w:noProof/>
              <w:webHidden/>
            </w:rPr>
          </w:r>
          <w:r w:rsidR="006F5179">
            <w:rPr>
              <w:noProof/>
              <w:webHidden/>
            </w:rPr>
            <w:fldChar w:fldCharType="separate"/>
          </w:r>
          <w:ins w:id="29" w:author="GC" w:date="2020-12-15T12:20:00Z">
            <w:r>
              <w:rPr>
                <w:noProof/>
                <w:webHidden/>
              </w:rPr>
              <w:t>2</w:t>
            </w:r>
          </w:ins>
          <w:del w:id="30" w:author="GC" w:date="2020-12-15T12:20:00Z">
            <w:r w:rsidR="00485CCA" w:rsidDel="00DE117D">
              <w:rPr>
                <w:noProof/>
                <w:webHidden/>
              </w:rPr>
              <w:delText>7</w:delText>
            </w:r>
          </w:del>
          <w:r w:rsidR="006F5179">
            <w:rPr>
              <w:noProof/>
              <w:webHidden/>
            </w:rPr>
            <w:fldChar w:fldCharType="end"/>
          </w:r>
          <w:r>
            <w:rPr>
              <w:noProof/>
            </w:rPr>
            <w:fldChar w:fldCharType="end"/>
          </w:r>
        </w:p>
        <w:p w14:paraId="4A78B32D" w14:textId="5C4C8587"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"_Toc503797686" </w:instrText>
          </w:r>
          <w:r>
            <w:rPr>
              <w:rStyle w:val="Hypertextovprepojenie"/>
            </w:rPr>
            <w:fldChar w:fldCharType="separate"/>
          </w:r>
          <w:r w:rsidR="006F5179" w:rsidRPr="00CA64F8">
            <w:rPr>
              <w:rStyle w:val="Hypertextovprepojenie"/>
              <w:noProof/>
            </w:rPr>
            <w:t>2.4</w:t>
          </w:r>
          <w:r w:rsidR="006F5179">
            <w:rPr>
              <w:rFonts w:asciiTheme="minorHAnsi" w:eastAsiaTheme="minorEastAsia" w:hAnsiTheme="minorHAnsi"/>
              <w:noProof/>
              <w:sz w:val="22"/>
              <w:lang w:eastAsia="sk-SK"/>
            </w:rPr>
            <w:tab/>
          </w:r>
          <w:r w:rsidR="006F5179" w:rsidRPr="00CA64F8">
            <w:rPr>
              <w:rStyle w:val="Hypertextovprepojenie"/>
              <w:noProof/>
            </w:rPr>
            <w:t>Informácia o type a štruktúre hodnotiacich kritérií</w:t>
          </w:r>
          <w:r w:rsidR="006F5179">
            <w:rPr>
              <w:noProof/>
              <w:webHidden/>
            </w:rPr>
            <w:tab/>
          </w:r>
          <w:r w:rsidR="006F5179">
            <w:rPr>
              <w:noProof/>
              <w:webHidden/>
            </w:rPr>
            <w:fldChar w:fldCharType="begin"/>
          </w:r>
          <w:r w:rsidR="006F5179">
            <w:rPr>
              <w:noProof/>
              <w:webHidden/>
            </w:rPr>
            <w:instrText xml:space="preserve"> PAGEREF _Toc503797686 \h </w:instrText>
          </w:r>
          <w:r w:rsidR="006F5179">
            <w:rPr>
              <w:noProof/>
              <w:webHidden/>
            </w:rPr>
          </w:r>
          <w:r w:rsidR="006F5179">
            <w:rPr>
              <w:noProof/>
              <w:webHidden/>
            </w:rPr>
            <w:fldChar w:fldCharType="separate"/>
          </w:r>
          <w:ins w:id="31" w:author="GC" w:date="2020-12-15T12:20:00Z">
            <w:r>
              <w:rPr>
                <w:noProof/>
                <w:webHidden/>
              </w:rPr>
              <w:t>2</w:t>
            </w:r>
          </w:ins>
          <w:del w:id="32" w:author="GC" w:date="2020-12-15T12:20:00Z">
            <w:r w:rsidR="00485CCA" w:rsidDel="00DE117D">
              <w:rPr>
                <w:noProof/>
                <w:webHidden/>
              </w:rPr>
              <w:delText>8</w:delText>
            </w:r>
          </w:del>
          <w:r w:rsidR="006F5179">
            <w:rPr>
              <w:noProof/>
              <w:webHidden/>
            </w:rPr>
            <w:fldChar w:fldCharType="end"/>
          </w:r>
          <w:r>
            <w:rPr>
              <w:noProof/>
            </w:rPr>
            <w:fldChar w:fldCharType="end"/>
          </w:r>
        </w:p>
        <w:p w14:paraId="137E900E" w14:textId="7EAB632E"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"_Toc503797687" </w:instrText>
          </w:r>
          <w:r>
            <w:rPr>
              <w:rStyle w:val="Hypertextovprepojenie"/>
            </w:rPr>
            <w:fldChar w:fldCharType="separate"/>
          </w:r>
          <w:r w:rsidR="006F5179" w:rsidRPr="00CA64F8">
            <w:rPr>
              <w:rStyle w:val="Hypertextovprepojenie"/>
              <w:noProof/>
            </w:rPr>
            <w:t>2.5</w:t>
          </w:r>
          <w:r w:rsidR="006F5179">
            <w:rPr>
              <w:rFonts w:asciiTheme="minorHAnsi" w:eastAsiaTheme="minorEastAsia" w:hAnsiTheme="minorHAnsi"/>
              <w:noProof/>
              <w:sz w:val="22"/>
              <w:lang w:eastAsia="sk-SK"/>
            </w:rPr>
            <w:tab/>
          </w:r>
          <w:r w:rsidR="006F5179" w:rsidRPr="00CA64F8">
            <w:rPr>
              <w:rStyle w:val="Hypertextovprepojenie"/>
              <w:noProof/>
            </w:rPr>
            <w:t>Informácia o zdrojoch pre odborné hodnotenia ŽoNFP</w:t>
          </w:r>
          <w:r w:rsidR="006F5179">
            <w:rPr>
              <w:noProof/>
              <w:webHidden/>
            </w:rPr>
            <w:tab/>
          </w:r>
          <w:r w:rsidR="006F5179">
            <w:rPr>
              <w:noProof/>
              <w:webHidden/>
            </w:rPr>
            <w:fldChar w:fldCharType="begin"/>
          </w:r>
          <w:r w:rsidR="006F5179">
            <w:rPr>
              <w:noProof/>
              <w:webHidden/>
            </w:rPr>
            <w:instrText xml:space="preserve"> PAGEREF _Toc503797687 \h </w:instrText>
          </w:r>
          <w:r w:rsidR="006F5179">
            <w:rPr>
              <w:noProof/>
              <w:webHidden/>
            </w:rPr>
          </w:r>
          <w:r w:rsidR="006F5179">
            <w:rPr>
              <w:noProof/>
              <w:webHidden/>
            </w:rPr>
            <w:fldChar w:fldCharType="separate"/>
          </w:r>
          <w:ins w:id="33" w:author="GC" w:date="2020-12-15T12:20:00Z">
            <w:r>
              <w:rPr>
                <w:noProof/>
                <w:webHidden/>
              </w:rPr>
              <w:t>2</w:t>
            </w:r>
          </w:ins>
          <w:del w:id="34" w:author="GC" w:date="2020-12-15T12:20:00Z">
            <w:r w:rsidR="00485CCA" w:rsidDel="00DE117D">
              <w:rPr>
                <w:noProof/>
                <w:webHidden/>
              </w:rPr>
              <w:delText>8</w:delText>
            </w:r>
          </w:del>
          <w:r w:rsidR="006F5179">
            <w:rPr>
              <w:noProof/>
              <w:webHidden/>
            </w:rPr>
            <w:fldChar w:fldCharType="end"/>
          </w:r>
          <w:r>
            <w:rPr>
              <w:noProof/>
            </w:rPr>
            <w:fldChar w:fldCharType="end"/>
          </w:r>
        </w:p>
        <w:p w14:paraId="7969203B" w14:textId="1008E56F"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"_Toc503797688" </w:instrText>
          </w:r>
          <w:r>
            <w:rPr>
              <w:rStyle w:val="Hypertextovprepojenie"/>
            </w:rPr>
            <w:fldChar w:fldCharType="separate"/>
          </w:r>
          <w:r w:rsidR="006F5179" w:rsidRPr="00CA64F8">
            <w:rPr>
              <w:rStyle w:val="Hypertextovprepojenie"/>
              <w:noProof/>
            </w:rPr>
            <w:t>2.6</w:t>
          </w:r>
          <w:r w:rsidR="006F5179">
            <w:rPr>
              <w:rFonts w:asciiTheme="minorHAnsi" w:eastAsiaTheme="minorEastAsia" w:hAnsiTheme="minorHAnsi"/>
              <w:noProof/>
              <w:sz w:val="22"/>
              <w:lang w:eastAsia="sk-SK"/>
            </w:rPr>
            <w:tab/>
          </w:r>
          <w:r w:rsidR="006F5179" w:rsidRPr="00CA64F8">
            <w:rPr>
              <w:rStyle w:val="Hypertextovprepojenie"/>
              <w:noProof/>
            </w:rPr>
            <w:t>Informácia o zverejňovaní zoznamov odborných hodnotiteľov a výstupov z odborného hodnotenia</w:t>
          </w:r>
          <w:r w:rsidR="006F5179">
            <w:rPr>
              <w:noProof/>
              <w:webHidden/>
            </w:rPr>
            <w:tab/>
          </w:r>
          <w:r w:rsidR="006F5179">
            <w:rPr>
              <w:noProof/>
              <w:webHidden/>
            </w:rPr>
            <w:fldChar w:fldCharType="begin"/>
          </w:r>
          <w:r w:rsidR="006F5179">
            <w:rPr>
              <w:noProof/>
              <w:webHidden/>
            </w:rPr>
            <w:instrText xml:space="preserve"> PAGEREF _Toc503797688 \h </w:instrText>
          </w:r>
          <w:r w:rsidR="006F5179">
            <w:rPr>
              <w:noProof/>
              <w:webHidden/>
            </w:rPr>
          </w:r>
          <w:r w:rsidR="006F5179">
            <w:rPr>
              <w:noProof/>
              <w:webHidden/>
            </w:rPr>
            <w:fldChar w:fldCharType="separate"/>
          </w:r>
          <w:ins w:id="35" w:author="GC" w:date="2020-12-15T12:20:00Z">
            <w:r>
              <w:rPr>
                <w:noProof/>
                <w:webHidden/>
              </w:rPr>
              <w:t>2</w:t>
            </w:r>
          </w:ins>
          <w:del w:id="36" w:author="GC" w:date="2020-12-15T12:20:00Z">
            <w:r w:rsidR="00485CCA" w:rsidDel="00DE117D">
              <w:rPr>
                <w:noProof/>
                <w:webHidden/>
              </w:rPr>
              <w:delText>9</w:delText>
            </w:r>
          </w:del>
          <w:r w:rsidR="006F5179">
            <w:rPr>
              <w:noProof/>
              <w:webHidden/>
            </w:rPr>
            <w:fldChar w:fldCharType="end"/>
          </w:r>
          <w:r>
            <w:rPr>
              <w:noProof/>
            </w:rPr>
            <w:fldChar w:fldCharType="end"/>
          </w:r>
        </w:p>
        <w:p w14:paraId="51066BA6" w14:textId="40568141"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14:scene3d>
                <w14:camera w14:prst="orthographicFront"/>
                <w14:lightRig w14:rig="threePt" w14:dir="t">
                  <w14:rot w14:lat="0" w14:lon="0" w14:rev="0"/>
                </w14:lightRig>
              </w14:scene3d>
            </w:rPr>
            <w:fldChar w:fldCharType="begin"/>
          </w:r>
          <w:r>
            <w:rPr>
              <w:rStyle w:val="Hypertextovprepojenie"/>
              <w:noProof/>
              <w14:scene3d>
                <w14:camera w14:prst="orthographicFront"/>
                <w14:lightRig w14:rig="threePt" w14:dir="t">
                  <w14:rot w14:lat="0" w14:lon="0" w14:rev="0"/>
                </w14:lightRig>
              </w14:scene3d>
            </w:rPr>
            <w:instrText xml:space="preserve"> HYPERLINK \l "_Toc503797699" </w:instrText>
          </w:r>
          <w:r>
            <w:rPr>
              <w:rStyle w:val="Hypertextovprepojenie"/>
              <w14:scene3d>
                <w14:camera w14:prst="orthographicFront"/>
                <w14:lightRig w14:rig="threePt" w14:dir="t">
                  <w14:rot w14:lat="0" w14:lon="0" w14:rev="0"/>
                </w14:lightRig>
              </w14:scene3d>
            </w:rPr>
            <w:fldChar w:fldCharType="separate"/>
          </w:r>
          <w:r w:rsidR="006F5179" w:rsidRPr="00CA64F8">
            <w:rPr>
              <w:rStyle w:val="Hypertextovprepojenie"/>
              <w:noProof/>
              <w14:scene3d>
                <w14:camera w14:prst="orthographicFront"/>
                <w14:lightRig w14:rig="threePt" w14:dir="t">
                  <w14:rot w14:lat="0" w14:lon="0" w14:rev="0"/>
                </w14:lightRig>
              </w14:scene3d>
            </w:rPr>
            <w:t>3.</w:t>
          </w:r>
          <w:r w:rsidR="006F5179">
            <w:rPr>
              <w:rFonts w:asciiTheme="minorHAnsi" w:eastAsiaTheme="minorEastAsia" w:hAnsiTheme="minorHAnsi"/>
              <w:noProof/>
              <w:sz w:val="22"/>
              <w:lang w:eastAsia="sk-SK"/>
            </w:rPr>
            <w:tab/>
          </w:r>
          <w:r w:rsidR="006F5179" w:rsidRPr="00CA64F8">
            <w:rPr>
              <w:rStyle w:val="Hypertextovprepojenie"/>
              <w:noProof/>
            </w:rPr>
            <w:t>Organizačno - technické zabezpečenie odborného hodnotenia žiadostí o NFP</w:t>
          </w:r>
          <w:r w:rsidR="006F5179">
            <w:rPr>
              <w:noProof/>
              <w:webHidden/>
            </w:rPr>
            <w:tab/>
          </w:r>
          <w:r w:rsidR="006F5179">
            <w:rPr>
              <w:noProof/>
              <w:webHidden/>
            </w:rPr>
            <w:fldChar w:fldCharType="begin"/>
          </w:r>
          <w:r w:rsidR="006F5179">
            <w:rPr>
              <w:noProof/>
              <w:webHidden/>
            </w:rPr>
            <w:instrText xml:space="preserve"> PAGEREF _Toc503797699 \h </w:instrText>
          </w:r>
          <w:r w:rsidR="006F5179">
            <w:rPr>
              <w:noProof/>
              <w:webHidden/>
            </w:rPr>
          </w:r>
          <w:r w:rsidR="006F5179">
            <w:rPr>
              <w:noProof/>
              <w:webHidden/>
            </w:rPr>
            <w:fldChar w:fldCharType="separate"/>
          </w:r>
          <w:ins w:id="37" w:author="GC" w:date="2020-12-15T12:20:00Z">
            <w:r>
              <w:rPr>
                <w:noProof/>
                <w:webHidden/>
              </w:rPr>
              <w:t>2</w:t>
            </w:r>
          </w:ins>
          <w:del w:id="38" w:author="GC" w:date="2020-12-15T12:20:00Z">
            <w:r w:rsidR="00485CCA" w:rsidDel="00DE117D">
              <w:rPr>
                <w:noProof/>
                <w:webHidden/>
              </w:rPr>
              <w:delText>10</w:delText>
            </w:r>
          </w:del>
          <w:r w:rsidR="006F5179">
            <w:rPr>
              <w:noProof/>
              <w:webHidden/>
            </w:rPr>
            <w:fldChar w:fldCharType="end"/>
          </w:r>
          <w:r>
            <w:rPr>
              <w:noProof/>
            </w:rPr>
            <w:fldChar w:fldCharType="end"/>
          </w:r>
        </w:p>
        <w:p w14:paraId="7E5C8EA6" w14:textId="51A981B7"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"_Toc503797700" </w:instrText>
          </w:r>
          <w:r>
            <w:rPr>
              <w:rStyle w:val="Hypertextovprepojenie"/>
            </w:rPr>
            <w:fldChar w:fldCharType="separate"/>
          </w:r>
          <w:r w:rsidR="006F5179" w:rsidRPr="00CA64F8">
            <w:rPr>
              <w:rStyle w:val="Hypertextovprepojenie"/>
              <w:noProof/>
            </w:rPr>
            <w:t>3.1</w:t>
          </w:r>
          <w:r w:rsidR="006F5179">
            <w:rPr>
              <w:rFonts w:asciiTheme="minorHAnsi" w:eastAsiaTheme="minorEastAsia" w:hAnsiTheme="minorHAnsi"/>
              <w:noProof/>
              <w:sz w:val="22"/>
              <w:lang w:eastAsia="sk-SK"/>
            </w:rPr>
            <w:tab/>
          </w:r>
          <w:r w:rsidR="006F5179" w:rsidRPr="00CA64F8">
            <w:rPr>
              <w:rStyle w:val="Hypertextovprepojenie"/>
              <w:noProof/>
            </w:rPr>
            <w:t>Subjekty a zamestnanci, zapojení do výkonu odborného hodnotenia a spôsob komunikácie RO s hodnotiteľom</w:t>
          </w:r>
          <w:r w:rsidR="006F5179">
            <w:rPr>
              <w:noProof/>
              <w:webHidden/>
            </w:rPr>
            <w:tab/>
          </w:r>
          <w:r w:rsidR="006F5179">
            <w:rPr>
              <w:noProof/>
              <w:webHidden/>
            </w:rPr>
            <w:fldChar w:fldCharType="begin"/>
          </w:r>
          <w:r w:rsidR="006F5179">
            <w:rPr>
              <w:noProof/>
              <w:webHidden/>
            </w:rPr>
            <w:instrText xml:space="preserve"> PAGEREF _Toc503797700 \h </w:instrText>
          </w:r>
          <w:r w:rsidR="006F5179">
            <w:rPr>
              <w:noProof/>
              <w:webHidden/>
            </w:rPr>
          </w:r>
          <w:r w:rsidR="006F5179">
            <w:rPr>
              <w:noProof/>
              <w:webHidden/>
            </w:rPr>
            <w:fldChar w:fldCharType="separate"/>
          </w:r>
          <w:ins w:id="39" w:author="GC" w:date="2020-12-15T12:20:00Z">
            <w:r>
              <w:rPr>
                <w:noProof/>
                <w:webHidden/>
              </w:rPr>
              <w:t>2</w:t>
            </w:r>
          </w:ins>
          <w:del w:id="40" w:author="GC" w:date="2020-12-15T12:20:00Z">
            <w:r w:rsidR="00485CCA" w:rsidDel="00DE117D">
              <w:rPr>
                <w:noProof/>
                <w:webHidden/>
              </w:rPr>
              <w:delText>10</w:delText>
            </w:r>
          </w:del>
          <w:r w:rsidR="006F5179">
            <w:rPr>
              <w:noProof/>
              <w:webHidden/>
            </w:rPr>
            <w:fldChar w:fldCharType="end"/>
          </w:r>
          <w:r>
            <w:rPr>
              <w:noProof/>
            </w:rPr>
            <w:fldChar w:fldCharType="end"/>
          </w:r>
        </w:p>
        <w:p w14:paraId="3FD98438" w14:textId="6EE220EB"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"_Toc503797701" </w:instrText>
          </w:r>
          <w:r>
            <w:rPr>
              <w:rStyle w:val="Hypertextovprepojenie"/>
            </w:rPr>
            <w:fldChar w:fldCharType="separate"/>
          </w:r>
          <w:r w:rsidR="006F5179" w:rsidRPr="00CA64F8">
            <w:rPr>
              <w:rStyle w:val="Hypertextovprepojenie"/>
              <w:noProof/>
            </w:rPr>
            <w:t>3.2</w:t>
          </w:r>
          <w:r w:rsidR="006F5179">
            <w:rPr>
              <w:rFonts w:asciiTheme="minorHAnsi" w:eastAsiaTheme="minorEastAsia" w:hAnsiTheme="minorHAnsi"/>
              <w:noProof/>
              <w:sz w:val="22"/>
              <w:lang w:eastAsia="sk-SK"/>
            </w:rPr>
            <w:tab/>
          </w:r>
          <w:r w:rsidR="006F5179" w:rsidRPr="00CA64F8">
            <w:rPr>
              <w:rStyle w:val="Hypertextovprepojenie"/>
              <w:noProof/>
            </w:rPr>
            <w:t>Administratívne povinnosti pred začiatkom odborného hodnotenia</w:t>
          </w:r>
          <w:r w:rsidR="006F5179">
            <w:rPr>
              <w:noProof/>
              <w:webHidden/>
            </w:rPr>
            <w:tab/>
          </w:r>
          <w:r w:rsidR="006F5179">
            <w:rPr>
              <w:noProof/>
              <w:webHidden/>
            </w:rPr>
            <w:fldChar w:fldCharType="begin"/>
          </w:r>
          <w:r w:rsidR="006F5179">
            <w:rPr>
              <w:noProof/>
              <w:webHidden/>
            </w:rPr>
            <w:instrText xml:space="preserve"> PAGEREF _Toc503797701 \h </w:instrText>
          </w:r>
          <w:r w:rsidR="006F5179">
            <w:rPr>
              <w:noProof/>
              <w:webHidden/>
            </w:rPr>
          </w:r>
          <w:r w:rsidR="006F5179">
            <w:rPr>
              <w:noProof/>
              <w:webHidden/>
            </w:rPr>
            <w:fldChar w:fldCharType="separate"/>
          </w:r>
          <w:ins w:id="41" w:author="GC" w:date="2020-12-15T12:20:00Z">
            <w:r>
              <w:rPr>
                <w:noProof/>
                <w:webHidden/>
              </w:rPr>
              <w:t>2</w:t>
            </w:r>
          </w:ins>
          <w:del w:id="42" w:author="GC" w:date="2020-12-15T12:20:00Z">
            <w:r w:rsidR="00485CCA" w:rsidDel="00DE117D">
              <w:rPr>
                <w:noProof/>
                <w:webHidden/>
              </w:rPr>
              <w:delText>10</w:delText>
            </w:r>
          </w:del>
          <w:r w:rsidR="006F5179">
            <w:rPr>
              <w:noProof/>
              <w:webHidden/>
            </w:rPr>
            <w:fldChar w:fldCharType="end"/>
          </w:r>
          <w:r>
            <w:rPr>
              <w:noProof/>
            </w:rPr>
            <w:fldChar w:fldCharType="end"/>
          </w:r>
        </w:p>
        <w:p w14:paraId="16B23362" w14:textId="7415D699"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"_Toc503797702" </w:instrText>
          </w:r>
          <w:r>
            <w:rPr>
              <w:rStyle w:val="Hypertextovprepojenie"/>
            </w:rPr>
            <w:fldChar w:fldCharType="separate"/>
          </w:r>
          <w:r w:rsidR="006F5179" w:rsidRPr="00CA64F8">
            <w:rPr>
              <w:rStyle w:val="Hypertextovprepojenie"/>
              <w:noProof/>
            </w:rPr>
            <w:t>3.3</w:t>
          </w:r>
          <w:r w:rsidR="006F5179">
            <w:rPr>
              <w:rFonts w:asciiTheme="minorHAnsi" w:eastAsiaTheme="minorEastAsia" w:hAnsiTheme="minorHAnsi"/>
              <w:noProof/>
              <w:sz w:val="22"/>
              <w:lang w:eastAsia="sk-SK"/>
            </w:rPr>
            <w:tab/>
          </w:r>
          <w:r w:rsidR="006F5179" w:rsidRPr="00CA64F8">
            <w:rPr>
              <w:rStyle w:val="Hypertextovprepojenie"/>
              <w:noProof/>
            </w:rPr>
            <w:t>Organizačno – technické náležitosti výkonu odborného hodnotenia žiadostí o NFP</w:t>
          </w:r>
          <w:r w:rsidR="006F5179">
            <w:rPr>
              <w:noProof/>
              <w:webHidden/>
            </w:rPr>
            <w:tab/>
          </w:r>
          <w:r w:rsidR="006F5179">
            <w:rPr>
              <w:noProof/>
              <w:webHidden/>
            </w:rPr>
            <w:fldChar w:fldCharType="begin"/>
          </w:r>
          <w:r w:rsidR="006F5179">
            <w:rPr>
              <w:noProof/>
              <w:webHidden/>
            </w:rPr>
            <w:instrText xml:space="preserve"> PAGEREF _Toc503797702 \h </w:instrText>
          </w:r>
          <w:r w:rsidR="006F5179">
            <w:rPr>
              <w:noProof/>
              <w:webHidden/>
            </w:rPr>
          </w:r>
          <w:r w:rsidR="006F5179">
            <w:rPr>
              <w:noProof/>
              <w:webHidden/>
            </w:rPr>
            <w:fldChar w:fldCharType="separate"/>
          </w:r>
          <w:ins w:id="43" w:author="GC" w:date="2020-12-15T12:20:00Z">
            <w:r>
              <w:rPr>
                <w:noProof/>
                <w:webHidden/>
              </w:rPr>
              <w:t>2</w:t>
            </w:r>
          </w:ins>
          <w:del w:id="44" w:author="GC" w:date="2020-12-15T12:20:00Z">
            <w:r w:rsidR="00485CCA" w:rsidDel="00DE117D">
              <w:rPr>
                <w:noProof/>
                <w:webHidden/>
              </w:rPr>
              <w:delText>11</w:delText>
            </w:r>
          </w:del>
          <w:r w:rsidR="006F5179">
            <w:rPr>
              <w:noProof/>
              <w:webHidden/>
            </w:rPr>
            <w:fldChar w:fldCharType="end"/>
          </w:r>
          <w:r>
            <w:rPr>
              <w:noProof/>
            </w:rPr>
            <w:fldChar w:fldCharType="end"/>
          </w:r>
        </w:p>
        <w:p w14:paraId="4D6A04AD" w14:textId="04D695C2"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"_Toc503797703" </w:instrText>
          </w:r>
          <w:r>
            <w:rPr>
              <w:rStyle w:val="Hypertextovprepojenie"/>
            </w:rPr>
            <w:fldChar w:fldCharType="separate"/>
          </w:r>
          <w:r w:rsidR="006F5179" w:rsidRPr="00CA64F8">
            <w:rPr>
              <w:rStyle w:val="Hypertextovprepojenie"/>
              <w:noProof/>
            </w:rPr>
            <w:t>3.4</w:t>
          </w:r>
          <w:r w:rsidR="006F5179">
            <w:rPr>
              <w:rFonts w:asciiTheme="minorHAnsi" w:eastAsiaTheme="minorEastAsia" w:hAnsiTheme="minorHAnsi"/>
              <w:noProof/>
              <w:sz w:val="22"/>
              <w:lang w:eastAsia="sk-SK"/>
            </w:rPr>
            <w:tab/>
          </w:r>
          <w:r w:rsidR="006F5179" w:rsidRPr="00CA64F8">
            <w:rPr>
              <w:rStyle w:val="Hypertextovprepojenie"/>
              <w:noProof/>
            </w:rPr>
            <w:t>Zabezpečenie účasti partnerov v procese odborného hodnotenia</w:t>
          </w:r>
          <w:r w:rsidR="006F5179">
            <w:rPr>
              <w:noProof/>
              <w:webHidden/>
            </w:rPr>
            <w:tab/>
          </w:r>
          <w:r w:rsidR="006F5179">
            <w:rPr>
              <w:noProof/>
              <w:webHidden/>
            </w:rPr>
            <w:fldChar w:fldCharType="begin"/>
          </w:r>
          <w:r w:rsidR="006F5179">
            <w:rPr>
              <w:noProof/>
              <w:webHidden/>
            </w:rPr>
            <w:instrText xml:space="preserve"> PAGEREF _Toc503797703 \h </w:instrText>
          </w:r>
          <w:r w:rsidR="006F5179">
            <w:rPr>
              <w:noProof/>
              <w:webHidden/>
            </w:rPr>
          </w:r>
          <w:r w:rsidR="006F5179">
            <w:rPr>
              <w:noProof/>
              <w:webHidden/>
            </w:rPr>
            <w:fldChar w:fldCharType="separate"/>
          </w:r>
          <w:ins w:id="45" w:author="GC" w:date="2020-12-15T12:20:00Z">
            <w:r>
              <w:rPr>
                <w:noProof/>
                <w:webHidden/>
              </w:rPr>
              <w:t>2</w:t>
            </w:r>
          </w:ins>
          <w:del w:id="46" w:author="GC" w:date="2020-12-15T12:20:00Z">
            <w:r w:rsidR="00485CCA" w:rsidDel="00DE117D">
              <w:rPr>
                <w:noProof/>
                <w:webHidden/>
              </w:rPr>
              <w:delText>12</w:delText>
            </w:r>
          </w:del>
          <w:r w:rsidR="006F5179">
            <w:rPr>
              <w:noProof/>
              <w:webHidden/>
            </w:rPr>
            <w:fldChar w:fldCharType="end"/>
          </w:r>
          <w:r>
            <w:rPr>
              <w:noProof/>
            </w:rPr>
            <w:fldChar w:fldCharType="end"/>
          </w:r>
        </w:p>
        <w:p w14:paraId="77424506" w14:textId="373BF5CA"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"_Toc503797704" </w:instrText>
          </w:r>
          <w:r>
            <w:rPr>
              <w:rStyle w:val="Hypertextovprepojenie"/>
            </w:rPr>
            <w:fldChar w:fldCharType="separate"/>
          </w:r>
          <w:r w:rsidR="006F5179" w:rsidRPr="00CA64F8">
            <w:rPr>
              <w:rStyle w:val="Hypertextovprepojenie"/>
              <w:noProof/>
            </w:rPr>
            <w:t>3.5</w:t>
          </w:r>
          <w:r w:rsidR="006F5179">
            <w:rPr>
              <w:rFonts w:asciiTheme="minorHAnsi" w:eastAsiaTheme="minorEastAsia" w:hAnsiTheme="minorHAnsi"/>
              <w:noProof/>
              <w:sz w:val="22"/>
              <w:lang w:eastAsia="sk-SK"/>
            </w:rPr>
            <w:tab/>
          </w:r>
          <w:r w:rsidR="006F5179" w:rsidRPr="00CA64F8">
            <w:rPr>
              <w:rStyle w:val="Hypertextovprepojenie"/>
              <w:noProof/>
            </w:rPr>
            <w:t>Školenie odborných hodnotiteľov</w:t>
          </w:r>
          <w:r w:rsidR="006F5179">
            <w:rPr>
              <w:noProof/>
              <w:webHidden/>
            </w:rPr>
            <w:tab/>
          </w:r>
          <w:r w:rsidR="006F5179">
            <w:rPr>
              <w:noProof/>
              <w:webHidden/>
            </w:rPr>
            <w:fldChar w:fldCharType="begin"/>
          </w:r>
          <w:r w:rsidR="006F5179">
            <w:rPr>
              <w:noProof/>
              <w:webHidden/>
            </w:rPr>
            <w:instrText xml:space="preserve"> PAGEREF _Toc503797704 \h </w:instrText>
          </w:r>
          <w:r w:rsidR="006F5179">
            <w:rPr>
              <w:noProof/>
              <w:webHidden/>
            </w:rPr>
          </w:r>
          <w:r w:rsidR="006F5179">
            <w:rPr>
              <w:noProof/>
              <w:webHidden/>
            </w:rPr>
            <w:fldChar w:fldCharType="separate"/>
          </w:r>
          <w:ins w:id="47" w:author="GC" w:date="2020-12-15T12:20:00Z">
            <w:r>
              <w:rPr>
                <w:noProof/>
                <w:webHidden/>
              </w:rPr>
              <w:t>2</w:t>
            </w:r>
          </w:ins>
          <w:del w:id="48" w:author="GC" w:date="2020-12-15T12:20:00Z">
            <w:r w:rsidR="00485CCA" w:rsidDel="00DE117D">
              <w:rPr>
                <w:noProof/>
                <w:webHidden/>
              </w:rPr>
              <w:delText>12</w:delText>
            </w:r>
          </w:del>
          <w:r w:rsidR="006F5179">
            <w:rPr>
              <w:noProof/>
              <w:webHidden/>
            </w:rPr>
            <w:fldChar w:fldCharType="end"/>
          </w:r>
          <w:r>
            <w:rPr>
              <w:noProof/>
            </w:rPr>
            <w:fldChar w:fldCharType="end"/>
          </w:r>
        </w:p>
        <w:p w14:paraId="445EF1C3" w14:textId="125116B6"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14:scene3d>
                <w14:camera w14:prst="orthographicFront"/>
                <w14:lightRig w14:rig="threePt" w14:dir="t">
                  <w14:rot w14:lat="0" w14:lon="0" w14:rev="0"/>
                </w14:lightRig>
              </w14:scene3d>
            </w:rPr>
            <w:fldChar w:fldCharType="begin"/>
          </w:r>
          <w:r>
            <w:rPr>
              <w:rStyle w:val="Hypertextovprepojenie"/>
              <w:noProof/>
              <w14:scene3d>
                <w14:camera w14:prst="orthographicFront"/>
                <w14:lightRig w14:rig="threePt" w14:dir="t">
                  <w14:rot w14:lat="0" w14:lon="0" w14:rev="0"/>
                </w14:lightRig>
              </w14:scene3d>
            </w:rPr>
            <w:instrText xml:space="preserve"> HYPERLINK \l "_Toc503797705" </w:instrText>
          </w:r>
          <w:r>
            <w:rPr>
              <w:rStyle w:val="Hypertextovprepojenie"/>
              <w14:scene3d>
                <w14:camera w14:prst="orthographicFront"/>
                <w14:lightRig w14:rig="threePt" w14:dir="t">
                  <w14:rot w14:lat="0" w14:lon="0" w14:rev="0"/>
                </w14:lightRig>
              </w14:scene3d>
            </w:rPr>
            <w:fldChar w:fldCharType="separate"/>
          </w:r>
          <w:r w:rsidR="006F5179" w:rsidRPr="00CA64F8">
            <w:rPr>
              <w:rStyle w:val="Hypertextovprepojenie"/>
              <w:noProof/>
              <w14:scene3d>
                <w14:camera w14:prst="orthographicFront"/>
                <w14:lightRig w14:rig="threePt" w14:dir="t">
                  <w14:rot w14:lat="0" w14:lon="0" w14:rev="0"/>
                </w14:lightRig>
              </w14:scene3d>
            </w:rPr>
            <w:t>4.</w:t>
          </w:r>
          <w:r w:rsidR="006F5179">
            <w:rPr>
              <w:rFonts w:asciiTheme="minorHAnsi" w:eastAsiaTheme="minorEastAsia" w:hAnsiTheme="minorHAnsi"/>
              <w:noProof/>
              <w:sz w:val="22"/>
              <w:lang w:eastAsia="sk-SK"/>
            </w:rPr>
            <w:tab/>
          </w:r>
          <w:r w:rsidR="006F5179" w:rsidRPr="00CA64F8">
            <w:rPr>
              <w:rStyle w:val="Hypertextovprepojenie"/>
              <w:noProof/>
            </w:rPr>
            <w:t>Proces odborného hodnotenia žiadostí o NFP</w:t>
          </w:r>
          <w:r w:rsidR="006F5179">
            <w:rPr>
              <w:noProof/>
              <w:webHidden/>
            </w:rPr>
            <w:tab/>
          </w:r>
          <w:r w:rsidR="006F5179">
            <w:rPr>
              <w:noProof/>
              <w:webHidden/>
            </w:rPr>
            <w:fldChar w:fldCharType="begin"/>
          </w:r>
          <w:r w:rsidR="006F5179">
            <w:rPr>
              <w:noProof/>
              <w:webHidden/>
            </w:rPr>
            <w:instrText xml:space="preserve"> PAGEREF _Toc503797705 \h </w:instrText>
          </w:r>
          <w:r w:rsidR="006F5179">
            <w:rPr>
              <w:noProof/>
              <w:webHidden/>
            </w:rPr>
          </w:r>
          <w:r w:rsidR="006F5179">
            <w:rPr>
              <w:noProof/>
              <w:webHidden/>
            </w:rPr>
            <w:fldChar w:fldCharType="separate"/>
          </w:r>
          <w:ins w:id="49" w:author="GC" w:date="2020-12-15T12:20:00Z">
            <w:r>
              <w:rPr>
                <w:noProof/>
                <w:webHidden/>
              </w:rPr>
              <w:t>2</w:t>
            </w:r>
          </w:ins>
          <w:del w:id="50" w:author="GC" w:date="2020-12-15T12:20:00Z">
            <w:r w:rsidR="00485CCA" w:rsidDel="00DE117D">
              <w:rPr>
                <w:noProof/>
                <w:webHidden/>
              </w:rPr>
              <w:delText>13</w:delText>
            </w:r>
          </w:del>
          <w:r w:rsidR="006F5179">
            <w:rPr>
              <w:noProof/>
              <w:webHidden/>
            </w:rPr>
            <w:fldChar w:fldCharType="end"/>
          </w:r>
          <w:r>
            <w:rPr>
              <w:noProof/>
            </w:rPr>
            <w:fldChar w:fldCharType="end"/>
          </w:r>
        </w:p>
        <w:p w14:paraId="096DA5FA" w14:textId="4BE0ECCE"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"_Toc503797706" </w:instrText>
          </w:r>
          <w:r>
            <w:rPr>
              <w:rStyle w:val="Hypertextovprepojenie"/>
            </w:rPr>
            <w:fldChar w:fldCharType="separate"/>
          </w:r>
          <w:r w:rsidR="006F5179" w:rsidRPr="00CA64F8">
            <w:rPr>
              <w:rStyle w:val="Hypertextovprepojenie"/>
              <w:noProof/>
            </w:rPr>
            <w:t>4.1</w:t>
          </w:r>
          <w:r w:rsidR="006F5179">
            <w:rPr>
              <w:rFonts w:asciiTheme="minorHAnsi" w:eastAsiaTheme="minorEastAsia" w:hAnsiTheme="minorHAnsi"/>
              <w:noProof/>
              <w:sz w:val="22"/>
              <w:lang w:eastAsia="sk-SK"/>
            </w:rPr>
            <w:tab/>
          </w:r>
          <w:r w:rsidR="006F5179" w:rsidRPr="00CA64F8">
            <w:rPr>
              <w:rStyle w:val="Hypertextovprepojenie"/>
              <w:noProof/>
            </w:rPr>
            <w:t>Rámcový popis najčastejších nedostatkov</w:t>
          </w:r>
          <w:r w:rsidR="006F5179">
            <w:rPr>
              <w:noProof/>
              <w:webHidden/>
            </w:rPr>
            <w:tab/>
          </w:r>
          <w:r w:rsidR="006F5179">
            <w:rPr>
              <w:noProof/>
              <w:webHidden/>
            </w:rPr>
            <w:fldChar w:fldCharType="begin"/>
          </w:r>
          <w:r w:rsidR="006F5179">
            <w:rPr>
              <w:noProof/>
              <w:webHidden/>
            </w:rPr>
            <w:instrText xml:space="preserve"> PAGEREF _Toc503797706 \h </w:instrText>
          </w:r>
          <w:r w:rsidR="006F5179">
            <w:rPr>
              <w:noProof/>
              <w:webHidden/>
            </w:rPr>
          </w:r>
          <w:r w:rsidR="006F5179">
            <w:rPr>
              <w:noProof/>
              <w:webHidden/>
            </w:rPr>
            <w:fldChar w:fldCharType="separate"/>
          </w:r>
          <w:ins w:id="51" w:author="GC" w:date="2020-12-15T12:20:00Z">
            <w:r>
              <w:rPr>
                <w:noProof/>
                <w:webHidden/>
              </w:rPr>
              <w:t>2</w:t>
            </w:r>
          </w:ins>
          <w:del w:id="52" w:author="GC" w:date="2020-12-15T12:20:00Z">
            <w:r w:rsidR="00485CCA" w:rsidDel="00DE117D">
              <w:rPr>
                <w:noProof/>
                <w:webHidden/>
              </w:rPr>
              <w:delText>13</w:delText>
            </w:r>
          </w:del>
          <w:r w:rsidR="006F5179">
            <w:rPr>
              <w:noProof/>
              <w:webHidden/>
            </w:rPr>
            <w:fldChar w:fldCharType="end"/>
          </w:r>
          <w:r>
            <w:rPr>
              <w:noProof/>
            </w:rPr>
            <w:fldChar w:fldCharType="end"/>
          </w:r>
        </w:p>
        <w:p w14:paraId="4E851D05" w14:textId="0EE96684"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"_Toc503797707" </w:instrText>
          </w:r>
          <w:r>
            <w:rPr>
              <w:rStyle w:val="Hypertextovprepojenie"/>
            </w:rPr>
            <w:fldChar w:fldCharType="separate"/>
          </w:r>
          <w:r w:rsidR="006F5179" w:rsidRPr="00CA64F8">
            <w:rPr>
              <w:rStyle w:val="Hypertextovprepojenie"/>
              <w:noProof/>
            </w:rPr>
            <w:t>4.2</w:t>
          </w:r>
          <w:r w:rsidR="006F5179">
            <w:rPr>
              <w:rFonts w:asciiTheme="minorHAnsi" w:eastAsiaTheme="minorEastAsia" w:hAnsiTheme="minorHAnsi"/>
              <w:noProof/>
              <w:sz w:val="22"/>
              <w:lang w:eastAsia="sk-SK"/>
            </w:rPr>
            <w:tab/>
          </w:r>
          <w:r w:rsidR="006F5179" w:rsidRPr="00CA64F8">
            <w:rPr>
              <w:rStyle w:val="Hypertextovprepojenie"/>
              <w:noProof/>
            </w:rPr>
            <w:t>Postup pri dožiadaní doplňujúcich informácií</w:t>
          </w:r>
          <w:r w:rsidR="006F5179">
            <w:rPr>
              <w:noProof/>
              <w:webHidden/>
            </w:rPr>
            <w:tab/>
          </w:r>
          <w:r w:rsidR="006F5179">
            <w:rPr>
              <w:noProof/>
              <w:webHidden/>
            </w:rPr>
            <w:fldChar w:fldCharType="begin"/>
          </w:r>
          <w:r w:rsidR="006F5179">
            <w:rPr>
              <w:noProof/>
              <w:webHidden/>
            </w:rPr>
            <w:instrText xml:space="preserve"> PAGEREF _Toc503797707 \h </w:instrText>
          </w:r>
          <w:r w:rsidR="006F5179">
            <w:rPr>
              <w:noProof/>
              <w:webHidden/>
            </w:rPr>
          </w:r>
          <w:r w:rsidR="006F5179">
            <w:rPr>
              <w:noProof/>
              <w:webHidden/>
            </w:rPr>
            <w:fldChar w:fldCharType="separate"/>
          </w:r>
          <w:ins w:id="53" w:author="GC" w:date="2020-12-15T12:20:00Z">
            <w:r>
              <w:rPr>
                <w:noProof/>
                <w:webHidden/>
              </w:rPr>
              <w:t>2</w:t>
            </w:r>
          </w:ins>
          <w:del w:id="54" w:author="GC" w:date="2020-12-15T12:20:00Z">
            <w:r w:rsidR="00485CCA" w:rsidDel="00DE117D">
              <w:rPr>
                <w:noProof/>
                <w:webHidden/>
              </w:rPr>
              <w:delText>13</w:delText>
            </w:r>
          </w:del>
          <w:r w:rsidR="006F5179">
            <w:rPr>
              <w:noProof/>
              <w:webHidden/>
            </w:rPr>
            <w:fldChar w:fldCharType="end"/>
          </w:r>
          <w:r>
            <w:rPr>
              <w:noProof/>
            </w:rPr>
            <w:fldChar w:fldCharType="end"/>
          </w:r>
        </w:p>
        <w:p w14:paraId="63B7214E" w14:textId="2B0E9AF7"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"_Toc503797708" </w:instrText>
          </w:r>
          <w:r>
            <w:rPr>
              <w:rStyle w:val="Hypertextovprepojenie"/>
            </w:rPr>
            <w:fldChar w:fldCharType="separate"/>
          </w:r>
          <w:r w:rsidR="006F5179" w:rsidRPr="00CA64F8">
            <w:rPr>
              <w:rStyle w:val="Hypertextovprepojenie"/>
              <w:noProof/>
            </w:rPr>
            <w:t>4.3</w:t>
          </w:r>
          <w:r w:rsidR="006F5179">
            <w:rPr>
              <w:rFonts w:asciiTheme="minorHAnsi" w:eastAsiaTheme="minorEastAsia" w:hAnsiTheme="minorHAnsi"/>
              <w:noProof/>
              <w:sz w:val="22"/>
              <w:lang w:eastAsia="sk-SK"/>
            </w:rPr>
            <w:tab/>
          </w:r>
          <w:r w:rsidR="006F5179" w:rsidRPr="00CA64F8">
            <w:rPr>
              <w:rStyle w:val="Hypertextovprepojenie"/>
              <w:noProof/>
            </w:rPr>
            <w:t>Spôsob vypracovania individuálneho hodnotiaceho hárku</w:t>
          </w:r>
          <w:r w:rsidR="006F5179">
            <w:rPr>
              <w:noProof/>
              <w:webHidden/>
            </w:rPr>
            <w:tab/>
          </w:r>
          <w:r w:rsidR="006F5179">
            <w:rPr>
              <w:noProof/>
              <w:webHidden/>
            </w:rPr>
            <w:fldChar w:fldCharType="begin"/>
          </w:r>
          <w:r w:rsidR="006F5179">
            <w:rPr>
              <w:noProof/>
              <w:webHidden/>
            </w:rPr>
            <w:instrText xml:space="preserve"> PAGEREF _Toc503797708 \h </w:instrText>
          </w:r>
          <w:r w:rsidR="006F5179">
            <w:rPr>
              <w:noProof/>
              <w:webHidden/>
            </w:rPr>
          </w:r>
          <w:r w:rsidR="006F5179">
            <w:rPr>
              <w:noProof/>
              <w:webHidden/>
            </w:rPr>
            <w:fldChar w:fldCharType="separate"/>
          </w:r>
          <w:ins w:id="55" w:author="GC" w:date="2020-12-15T12:20:00Z">
            <w:r>
              <w:rPr>
                <w:noProof/>
                <w:webHidden/>
              </w:rPr>
              <w:t>2</w:t>
            </w:r>
          </w:ins>
          <w:del w:id="56" w:author="GC" w:date="2020-12-15T12:20:00Z">
            <w:r w:rsidR="00485CCA" w:rsidDel="00DE117D">
              <w:rPr>
                <w:noProof/>
                <w:webHidden/>
              </w:rPr>
              <w:delText>13</w:delText>
            </w:r>
          </w:del>
          <w:r w:rsidR="006F5179">
            <w:rPr>
              <w:noProof/>
              <w:webHidden/>
            </w:rPr>
            <w:fldChar w:fldCharType="end"/>
          </w:r>
          <w:r>
            <w:rPr>
              <w:noProof/>
            </w:rPr>
            <w:fldChar w:fldCharType="end"/>
          </w:r>
        </w:p>
        <w:p w14:paraId="03859B09" w14:textId="6A5BB45E"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"_Toc503797709" </w:instrText>
          </w:r>
          <w:r>
            <w:rPr>
              <w:rStyle w:val="Hypertextovprepojenie"/>
            </w:rPr>
            <w:fldChar w:fldCharType="separate"/>
          </w:r>
          <w:r w:rsidR="006F5179" w:rsidRPr="00CA64F8">
            <w:rPr>
              <w:rStyle w:val="Hypertextovprepojenie"/>
              <w:noProof/>
            </w:rPr>
            <w:t>4.4</w:t>
          </w:r>
          <w:r w:rsidR="006F5179">
            <w:rPr>
              <w:rFonts w:asciiTheme="minorHAnsi" w:eastAsiaTheme="minorEastAsia" w:hAnsiTheme="minorHAnsi"/>
              <w:noProof/>
              <w:sz w:val="22"/>
              <w:lang w:eastAsia="sk-SK"/>
            </w:rPr>
            <w:tab/>
          </w:r>
          <w:r w:rsidR="006F5179" w:rsidRPr="00CA64F8">
            <w:rPr>
              <w:rStyle w:val="Hypertextovprepojenie"/>
              <w:noProof/>
            </w:rPr>
            <w:t>Spôsob vypracovania spoločného hodnotiaceho hárku</w:t>
          </w:r>
          <w:r w:rsidR="006F5179">
            <w:rPr>
              <w:noProof/>
              <w:webHidden/>
            </w:rPr>
            <w:tab/>
          </w:r>
          <w:r w:rsidR="006F5179">
            <w:rPr>
              <w:noProof/>
              <w:webHidden/>
            </w:rPr>
            <w:fldChar w:fldCharType="begin"/>
          </w:r>
          <w:r w:rsidR="006F5179">
            <w:rPr>
              <w:noProof/>
              <w:webHidden/>
            </w:rPr>
            <w:instrText xml:space="preserve"> PAGEREF _Toc503797709 \h </w:instrText>
          </w:r>
          <w:r w:rsidR="006F5179">
            <w:rPr>
              <w:noProof/>
              <w:webHidden/>
            </w:rPr>
          </w:r>
          <w:r w:rsidR="006F5179">
            <w:rPr>
              <w:noProof/>
              <w:webHidden/>
            </w:rPr>
            <w:fldChar w:fldCharType="separate"/>
          </w:r>
          <w:ins w:id="57" w:author="GC" w:date="2020-12-15T12:20:00Z">
            <w:r>
              <w:rPr>
                <w:noProof/>
                <w:webHidden/>
              </w:rPr>
              <w:t>2</w:t>
            </w:r>
          </w:ins>
          <w:del w:id="58" w:author="GC" w:date="2020-12-15T12:20:00Z">
            <w:r w:rsidR="00485CCA" w:rsidDel="00DE117D">
              <w:rPr>
                <w:noProof/>
                <w:webHidden/>
              </w:rPr>
              <w:delText>13</w:delText>
            </w:r>
          </w:del>
          <w:r w:rsidR="006F5179">
            <w:rPr>
              <w:noProof/>
              <w:webHidden/>
            </w:rPr>
            <w:fldChar w:fldCharType="end"/>
          </w:r>
          <w:r>
            <w:rPr>
              <w:noProof/>
            </w:rPr>
            <w:fldChar w:fldCharType="end"/>
          </w:r>
        </w:p>
        <w:p w14:paraId="379958C0" w14:textId="5B2374A8"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"_Toc503797710" </w:instrText>
          </w:r>
          <w:r>
            <w:rPr>
              <w:rStyle w:val="Hypertextovprepojenie"/>
            </w:rPr>
            <w:fldChar w:fldCharType="separate"/>
          </w:r>
          <w:r w:rsidR="006F5179" w:rsidRPr="00CA64F8">
            <w:rPr>
              <w:rStyle w:val="Hypertextovprepojenie"/>
              <w:noProof/>
            </w:rPr>
            <w:t>4.5</w:t>
          </w:r>
          <w:r w:rsidR="006F5179">
            <w:rPr>
              <w:rFonts w:asciiTheme="minorHAnsi" w:eastAsiaTheme="minorEastAsia" w:hAnsiTheme="minorHAnsi"/>
              <w:noProof/>
              <w:sz w:val="22"/>
              <w:lang w:eastAsia="sk-SK"/>
            </w:rPr>
            <w:tab/>
          </w:r>
          <w:r w:rsidR="006F5179" w:rsidRPr="00CA64F8">
            <w:rPr>
              <w:rStyle w:val="Hypertextovprepojenie"/>
              <w:noProof/>
            </w:rPr>
            <w:t>Postup pre prípad nezhody odborných hodnotiteľov</w:t>
          </w:r>
          <w:r w:rsidR="006F5179">
            <w:rPr>
              <w:noProof/>
              <w:webHidden/>
            </w:rPr>
            <w:tab/>
          </w:r>
          <w:r w:rsidR="006F5179">
            <w:rPr>
              <w:noProof/>
              <w:webHidden/>
            </w:rPr>
            <w:fldChar w:fldCharType="begin"/>
          </w:r>
          <w:r w:rsidR="006F5179">
            <w:rPr>
              <w:noProof/>
              <w:webHidden/>
            </w:rPr>
            <w:instrText xml:space="preserve"> PAGEREF _Toc503797710 \h </w:instrText>
          </w:r>
          <w:r w:rsidR="006F5179">
            <w:rPr>
              <w:noProof/>
              <w:webHidden/>
            </w:rPr>
          </w:r>
          <w:r w:rsidR="006F5179">
            <w:rPr>
              <w:noProof/>
              <w:webHidden/>
            </w:rPr>
            <w:fldChar w:fldCharType="separate"/>
          </w:r>
          <w:ins w:id="59" w:author="GC" w:date="2020-12-15T12:20:00Z">
            <w:r>
              <w:rPr>
                <w:noProof/>
                <w:webHidden/>
              </w:rPr>
              <w:t>2</w:t>
            </w:r>
          </w:ins>
          <w:del w:id="60" w:author="GC" w:date="2020-12-15T12:20:00Z">
            <w:r w:rsidR="00485CCA" w:rsidDel="00DE117D">
              <w:rPr>
                <w:noProof/>
                <w:webHidden/>
              </w:rPr>
              <w:delText>14</w:delText>
            </w:r>
          </w:del>
          <w:r w:rsidR="006F5179">
            <w:rPr>
              <w:noProof/>
              <w:webHidden/>
            </w:rPr>
            <w:fldChar w:fldCharType="end"/>
          </w:r>
          <w:r>
            <w:rPr>
              <w:noProof/>
            </w:rPr>
            <w:fldChar w:fldCharType="end"/>
          </w:r>
        </w:p>
        <w:p w14:paraId="10EE853C" w14:textId="7A3F2A31"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"_Toc503797711" </w:instrText>
          </w:r>
          <w:r>
            <w:rPr>
              <w:rStyle w:val="Hypertextovprepojenie"/>
            </w:rPr>
            <w:fldChar w:fldCharType="separate"/>
          </w:r>
          <w:r w:rsidR="006F5179" w:rsidRPr="00CA64F8">
            <w:rPr>
              <w:rStyle w:val="Hypertextovprepojenie"/>
              <w:noProof/>
            </w:rPr>
            <w:t>4.6</w:t>
          </w:r>
          <w:r w:rsidR="006F5179">
            <w:rPr>
              <w:rFonts w:asciiTheme="minorHAnsi" w:eastAsiaTheme="minorEastAsia" w:hAnsiTheme="minorHAnsi"/>
              <w:noProof/>
              <w:sz w:val="22"/>
              <w:lang w:eastAsia="sk-SK"/>
            </w:rPr>
            <w:tab/>
          </w:r>
          <w:r w:rsidR="006F5179" w:rsidRPr="00CA64F8">
            <w:rPr>
              <w:rStyle w:val="Hypertextovprepojenie"/>
              <w:noProof/>
            </w:rPr>
            <w:t>Formálna kontrola hodnotiaceho hárku odborného hodnotenia</w:t>
          </w:r>
          <w:r w:rsidR="006F5179">
            <w:rPr>
              <w:noProof/>
              <w:webHidden/>
            </w:rPr>
            <w:tab/>
          </w:r>
          <w:r w:rsidR="006F5179">
            <w:rPr>
              <w:noProof/>
              <w:webHidden/>
            </w:rPr>
            <w:fldChar w:fldCharType="begin"/>
          </w:r>
          <w:r w:rsidR="006F5179">
            <w:rPr>
              <w:noProof/>
              <w:webHidden/>
            </w:rPr>
            <w:instrText xml:space="preserve"> PAGEREF _Toc503797711 \h </w:instrText>
          </w:r>
          <w:r w:rsidR="006F5179">
            <w:rPr>
              <w:noProof/>
              <w:webHidden/>
            </w:rPr>
          </w:r>
          <w:r w:rsidR="006F5179">
            <w:rPr>
              <w:noProof/>
              <w:webHidden/>
            </w:rPr>
            <w:fldChar w:fldCharType="separate"/>
          </w:r>
          <w:ins w:id="61" w:author="GC" w:date="2020-12-15T12:20:00Z">
            <w:r>
              <w:rPr>
                <w:noProof/>
                <w:webHidden/>
              </w:rPr>
              <w:t>2</w:t>
            </w:r>
          </w:ins>
          <w:del w:id="62" w:author="GC" w:date="2020-12-15T12:20:00Z">
            <w:r w:rsidR="00485CCA" w:rsidDel="00DE117D">
              <w:rPr>
                <w:noProof/>
                <w:webHidden/>
              </w:rPr>
              <w:delText>14</w:delText>
            </w:r>
          </w:del>
          <w:r w:rsidR="006F5179">
            <w:rPr>
              <w:noProof/>
              <w:webHidden/>
            </w:rPr>
            <w:fldChar w:fldCharType="end"/>
          </w:r>
          <w:r>
            <w:rPr>
              <w:noProof/>
            </w:rPr>
            <w:fldChar w:fldCharType="end"/>
          </w:r>
        </w:p>
        <w:p w14:paraId="297A0D37" w14:textId="64429FD8"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14:scene3d>
                <w14:camera w14:prst="orthographicFront"/>
                <w14:lightRig w14:rig="threePt" w14:dir="t">
                  <w14:rot w14:lat="0" w14:lon="0" w14:rev="0"/>
                </w14:lightRig>
              </w14:scene3d>
            </w:rPr>
            <w:fldChar w:fldCharType="begin"/>
          </w:r>
          <w:r>
            <w:rPr>
              <w:rStyle w:val="Hypertextovprepojenie"/>
              <w:noProof/>
              <w14:scene3d>
                <w14:camera w14:prst="orthographicFront"/>
                <w14:lightRig w14:rig="threePt" w14:dir="t">
                  <w14:rot w14:lat="0" w14:lon="0" w14:rev="0"/>
                </w14:lightRig>
              </w14:scene3d>
            </w:rPr>
            <w:instrText xml:space="preserve"> HYPERLINK \l "_Toc503797712" </w:instrText>
          </w:r>
          <w:r>
            <w:rPr>
              <w:rStyle w:val="Hypertextovprepojenie"/>
              <w14:scene3d>
                <w14:camera w14:prst="orthographicFront"/>
                <w14:lightRig w14:rig="threePt" w14:dir="t">
                  <w14:rot w14:lat="0" w14:lon="0" w14:rev="0"/>
                </w14:lightRig>
              </w14:scene3d>
            </w:rPr>
            <w:fldChar w:fldCharType="separate"/>
          </w:r>
          <w:r w:rsidR="006F5179" w:rsidRPr="00CA64F8">
            <w:rPr>
              <w:rStyle w:val="Hypertextovprepojenie"/>
              <w:noProof/>
              <w14:scene3d>
                <w14:camera w14:prst="orthographicFront"/>
                <w14:lightRig w14:rig="threePt" w14:dir="t">
                  <w14:rot w14:lat="0" w14:lon="0" w14:rev="0"/>
                </w14:lightRig>
              </w14:scene3d>
            </w:rPr>
            <w:t>5.</w:t>
          </w:r>
          <w:r w:rsidR="006F5179">
            <w:rPr>
              <w:rFonts w:asciiTheme="minorHAnsi" w:eastAsiaTheme="minorEastAsia" w:hAnsiTheme="minorHAnsi"/>
              <w:noProof/>
              <w:sz w:val="22"/>
              <w:lang w:eastAsia="sk-SK"/>
            </w:rPr>
            <w:tab/>
          </w:r>
          <w:r w:rsidR="006F5179" w:rsidRPr="00CA64F8">
            <w:rPr>
              <w:rStyle w:val="Hypertextovprepojenie"/>
              <w:noProof/>
            </w:rPr>
            <w:t>Spôsob vyhodnotenia hodnotiacich kritérií odborného hodnotenia žiadostí o NFP</w:t>
          </w:r>
          <w:r w:rsidR="006F5179">
            <w:rPr>
              <w:noProof/>
              <w:webHidden/>
            </w:rPr>
            <w:tab/>
          </w:r>
          <w:r w:rsidR="006F5179">
            <w:rPr>
              <w:noProof/>
              <w:webHidden/>
            </w:rPr>
            <w:fldChar w:fldCharType="begin"/>
          </w:r>
          <w:r w:rsidR="006F5179">
            <w:rPr>
              <w:noProof/>
              <w:webHidden/>
            </w:rPr>
            <w:instrText xml:space="preserve"> PAGEREF _Toc503797712 \h </w:instrText>
          </w:r>
          <w:r w:rsidR="006F5179">
            <w:rPr>
              <w:noProof/>
              <w:webHidden/>
            </w:rPr>
          </w:r>
          <w:r w:rsidR="006F5179">
            <w:rPr>
              <w:noProof/>
              <w:webHidden/>
            </w:rPr>
            <w:fldChar w:fldCharType="separate"/>
          </w:r>
          <w:ins w:id="63" w:author="GC" w:date="2020-12-15T12:20:00Z">
            <w:r>
              <w:rPr>
                <w:noProof/>
                <w:webHidden/>
              </w:rPr>
              <w:t>2</w:t>
            </w:r>
          </w:ins>
          <w:del w:id="64" w:author="GC" w:date="2020-12-15T12:20:00Z">
            <w:r w:rsidR="00485CCA" w:rsidDel="00DE117D">
              <w:rPr>
                <w:noProof/>
                <w:webHidden/>
              </w:rPr>
              <w:delText>15</w:delText>
            </w:r>
          </w:del>
          <w:r w:rsidR="006F5179">
            <w:rPr>
              <w:noProof/>
              <w:webHidden/>
            </w:rPr>
            <w:fldChar w:fldCharType="end"/>
          </w:r>
          <w:r>
            <w:rPr>
              <w:noProof/>
            </w:rPr>
            <w:fldChar w:fldCharType="end"/>
          </w:r>
        </w:p>
        <w:p w14:paraId="4A59B638" w14:textId="6AFB2005"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"_Toc503797713" </w:instrText>
          </w:r>
          <w:r>
            <w:rPr>
              <w:rStyle w:val="Hypertextovprepojenie"/>
            </w:rPr>
            <w:fldChar w:fldCharType="separate"/>
          </w:r>
          <w:r w:rsidR="006F5179" w:rsidRPr="00CA64F8">
            <w:rPr>
              <w:rStyle w:val="Hypertextovprepojenie"/>
              <w:noProof/>
            </w:rPr>
            <w:t>5.1</w:t>
          </w:r>
          <w:r w:rsidR="006F5179">
            <w:rPr>
              <w:rFonts w:asciiTheme="minorHAnsi" w:eastAsiaTheme="minorEastAsia" w:hAnsiTheme="minorHAnsi"/>
              <w:noProof/>
              <w:sz w:val="22"/>
              <w:lang w:eastAsia="sk-SK"/>
            </w:rPr>
            <w:tab/>
          </w:r>
          <w:r w:rsidR="006F5179" w:rsidRPr="00CA64F8">
            <w:rPr>
              <w:rStyle w:val="Hypertextovprepojenie"/>
              <w:noProof/>
            </w:rPr>
            <w:t>Sumárna informácia o hodnotiacich kritériách</w:t>
          </w:r>
          <w:r w:rsidR="006F5179">
            <w:rPr>
              <w:noProof/>
              <w:webHidden/>
            </w:rPr>
            <w:tab/>
          </w:r>
          <w:r w:rsidR="006F5179">
            <w:rPr>
              <w:noProof/>
              <w:webHidden/>
            </w:rPr>
            <w:fldChar w:fldCharType="begin"/>
          </w:r>
          <w:r w:rsidR="006F5179">
            <w:rPr>
              <w:noProof/>
              <w:webHidden/>
            </w:rPr>
            <w:instrText xml:space="preserve"> PAGEREF _Toc503797713 \h </w:instrText>
          </w:r>
          <w:r w:rsidR="006F5179">
            <w:rPr>
              <w:noProof/>
              <w:webHidden/>
            </w:rPr>
          </w:r>
          <w:r w:rsidR="006F5179">
            <w:rPr>
              <w:noProof/>
              <w:webHidden/>
            </w:rPr>
            <w:fldChar w:fldCharType="separate"/>
          </w:r>
          <w:ins w:id="65" w:author="GC" w:date="2020-12-15T12:20:00Z">
            <w:r>
              <w:rPr>
                <w:noProof/>
                <w:webHidden/>
              </w:rPr>
              <w:t>2</w:t>
            </w:r>
          </w:ins>
          <w:del w:id="66" w:author="GC" w:date="2020-12-15T12:20:00Z">
            <w:r w:rsidR="00485CCA" w:rsidDel="00DE117D">
              <w:rPr>
                <w:noProof/>
                <w:webHidden/>
              </w:rPr>
              <w:delText>15</w:delText>
            </w:r>
          </w:del>
          <w:r w:rsidR="006F5179">
            <w:rPr>
              <w:noProof/>
              <w:webHidden/>
            </w:rPr>
            <w:fldChar w:fldCharType="end"/>
          </w:r>
          <w:r>
            <w:rPr>
              <w:noProof/>
            </w:rPr>
            <w:fldChar w:fldCharType="end"/>
          </w:r>
        </w:p>
        <w:p w14:paraId="6EB067DE" w14:textId="3F085800" w:rsidR="006F5179" w:rsidRDefault="00DE117D">
          <w:pPr>
            <w:pStyle w:val="Obsah2"/>
            <w:tabs>
              <w:tab w:val="left" w:pos="1100"/>
              <w:tab w:val="right" w:leader="dot" w:pos="9398"/>
            </w:tabs>
            <w:rPr>
              <w:rFonts w:asciiTheme="minorHAnsi" w:eastAsiaTheme="minorEastAsia" w:hAnsiTheme="minorHAnsi"/>
              <w:noProof/>
              <w:sz w:val="22"/>
              <w:lang w:eastAsia="sk-SK"/>
            </w:rPr>
          </w:pPr>
          <w:r>
            <w:rPr>
              <w:rStyle w:val="Hypertextovprepojenie"/>
            </w:rPr>
            <w:fldChar w:fldCharType="begin"/>
          </w:r>
          <w:r>
            <w:rPr>
              <w:rStyle w:val="Hypertextovprepojenie"/>
              <w:noProof/>
            </w:rPr>
            <w:instrText xml:space="preserve"> HYPERLINK \l "_Toc503797714" </w:instrText>
          </w:r>
          <w:r>
            <w:rPr>
              <w:rStyle w:val="Hypertextovprepojenie"/>
            </w:rPr>
            <w:fldChar w:fldCharType="separate"/>
          </w:r>
          <w:r w:rsidR="006F5179" w:rsidRPr="00CA64F8">
            <w:rPr>
              <w:rStyle w:val="Hypertextovprepojenie"/>
              <w:noProof/>
            </w:rPr>
            <w:t>5.2</w:t>
          </w:r>
          <w:r w:rsidR="006F5179">
            <w:rPr>
              <w:rFonts w:asciiTheme="minorHAnsi" w:eastAsiaTheme="minorEastAsia" w:hAnsiTheme="minorHAnsi"/>
              <w:noProof/>
              <w:sz w:val="22"/>
              <w:lang w:eastAsia="sk-SK"/>
            </w:rPr>
            <w:tab/>
          </w:r>
          <w:r w:rsidR="006F5179" w:rsidRPr="00CA64F8">
            <w:rPr>
              <w:rStyle w:val="Hypertextovprepojenie"/>
              <w:noProof/>
            </w:rPr>
            <w:t>Spôsob vyhodnotenia jednotlivých hodnotiacich kritérií odborného hodnotenia žiadostí o NFP</w:t>
          </w:r>
          <w:r w:rsidR="006F5179">
            <w:rPr>
              <w:noProof/>
              <w:webHidden/>
            </w:rPr>
            <w:tab/>
          </w:r>
          <w:r w:rsidR="006F5179">
            <w:rPr>
              <w:noProof/>
              <w:webHidden/>
            </w:rPr>
            <w:fldChar w:fldCharType="begin"/>
          </w:r>
          <w:r w:rsidR="006F5179">
            <w:rPr>
              <w:noProof/>
              <w:webHidden/>
            </w:rPr>
            <w:instrText xml:space="preserve"> PAGEREF _Toc503797714 \h </w:instrText>
          </w:r>
          <w:r w:rsidR="006F5179">
            <w:rPr>
              <w:noProof/>
              <w:webHidden/>
            </w:rPr>
          </w:r>
          <w:r w:rsidR="006F5179">
            <w:rPr>
              <w:noProof/>
              <w:webHidden/>
            </w:rPr>
            <w:fldChar w:fldCharType="separate"/>
          </w:r>
          <w:ins w:id="67" w:author="GC" w:date="2020-12-15T12:20:00Z">
            <w:r>
              <w:rPr>
                <w:noProof/>
                <w:webHidden/>
              </w:rPr>
              <w:t>2</w:t>
            </w:r>
          </w:ins>
          <w:del w:id="68" w:author="GC" w:date="2020-12-15T12:20:00Z">
            <w:r w:rsidR="00485CCA" w:rsidDel="00DE117D">
              <w:rPr>
                <w:noProof/>
                <w:webHidden/>
              </w:rPr>
              <w:delText>15</w:delText>
            </w:r>
          </w:del>
          <w:r w:rsidR="006F5179">
            <w:rPr>
              <w:noProof/>
              <w:webHidden/>
            </w:rPr>
            <w:fldChar w:fldCharType="end"/>
          </w:r>
          <w:r>
            <w:rPr>
              <w:noProof/>
            </w:rPr>
            <w:fldChar w:fldCharType="end"/>
          </w:r>
        </w:p>
        <w:p w14:paraId="008DB493" w14:textId="3E24DF54" w:rsidR="006F5179" w:rsidRDefault="00DE117D">
          <w:pPr>
            <w:pStyle w:val="Obsah1"/>
            <w:tabs>
              <w:tab w:val="left" w:pos="960"/>
              <w:tab w:val="right" w:leader="dot" w:pos="9398"/>
            </w:tabs>
            <w:rPr>
              <w:rFonts w:asciiTheme="minorHAnsi" w:eastAsiaTheme="minorEastAsia" w:hAnsiTheme="minorHAnsi"/>
              <w:noProof/>
              <w:sz w:val="22"/>
              <w:lang w:eastAsia="sk-SK"/>
            </w:rPr>
          </w:pPr>
          <w:r>
            <w:rPr>
              <w:rStyle w:val="Hypertextovprepojenie"/>
              <w14:scene3d>
                <w14:camera w14:prst="orthographicFront"/>
                <w14:lightRig w14:rig="threePt" w14:dir="t">
                  <w14:rot w14:lat="0" w14:lon="0" w14:rev="0"/>
                </w14:lightRig>
              </w14:scene3d>
            </w:rPr>
            <w:fldChar w:fldCharType="begin"/>
          </w:r>
          <w:r>
            <w:rPr>
              <w:rStyle w:val="Hypertextovprepojenie"/>
              <w:noProof/>
              <w14:scene3d>
                <w14:camera w14:prst="orthographicFront"/>
                <w14:lightRig w14:rig="threePt" w14:dir="t">
                  <w14:rot w14:lat="0" w14:lon="0" w14:rev="0"/>
                </w14:lightRig>
              </w14:scene3d>
            </w:rPr>
            <w:instrText xml:space="preserve"> HYPERLINK \l "_Toc503797715" </w:instrText>
          </w:r>
          <w:r>
            <w:rPr>
              <w:rStyle w:val="Hypertextovprepojenie"/>
              <w14:scene3d>
                <w14:camera w14:prst="orthographicFront"/>
                <w14:lightRig w14:rig="threePt" w14:dir="t">
                  <w14:rot w14:lat="0" w14:lon="0" w14:rev="0"/>
                </w14:lightRig>
              </w14:scene3d>
            </w:rPr>
            <w:fldChar w:fldCharType="separate"/>
          </w:r>
          <w:r w:rsidR="006F5179" w:rsidRPr="00CA64F8">
            <w:rPr>
              <w:rStyle w:val="Hypertextovprepojenie"/>
              <w:noProof/>
              <w14:scene3d>
                <w14:camera w14:prst="orthographicFront"/>
                <w14:lightRig w14:rig="threePt" w14:dir="t">
                  <w14:rot w14:lat="0" w14:lon="0" w14:rev="0"/>
                </w14:lightRig>
              </w14:scene3d>
            </w:rPr>
            <w:t>6.</w:t>
          </w:r>
          <w:r w:rsidR="006F5179">
            <w:rPr>
              <w:rFonts w:asciiTheme="minorHAnsi" w:eastAsiaTheme="minorEastAsia" w:hAnsiTheme="minorHAnsi"/>
              <w:noProof/>
              <w:sz w:val="22"/>
              <w:lang w:eastAsia="sk-SK"/>
            </w:rPr>
            <w:tab/>
          </w:r>
          <w:r w:rsidR="006F5179" w:rsidRPr="00CA64F8">
            <w:rPr>
              <w:rStyle w:val="Hypertextovprepojenie"/>
              <w:noProof/>
            </w:rPr>
            <w:t>Prílohy príručky pre odborných hodnotiteľov</w:t>
          </w:r>
          <w:r w:rsidR="006F5179">
            <w:rPr>
              <w:noProof/>
              <w:webHidden/>
            </w:rPr>
            <w:tab/>
          </w:r>
          <w:r w:rsidR="006F5179">
            <w:rPr>
              <w:noProof/>
              <w:webHidden/>
            </w:rPr>
            <w:fldChar w:fldCharType="begin"/>
          </w:r>
          <w:r w:rsidR="006F5179">
            <w:rPr>
              <w:noProof/>
              <w:webHidden/>
            </w:rPr>
            <w:instrText xml:space="preserve"> PAGEREF _Toc503797715 \h </w:instrText>
          </w:r>
          <w:r w:rsidR="006F5179">
            <w:rPr>
              <w:noProof/>
              <w:webHidden/>
            </w:rPr>
          </w:r>
          <w:r w:rsidR="006F5179">
            <w:rPr>
              <w:noProof/>
              <w:webHidden/>
            </w:rPr>
            <w:fldChar w:fldCharType="separate"/>
          </w:r>
          <w:ins w:id="69" w:author="GC" w:date="2020-12-15T12:20:00Z">
            <w:r>
              <w:rPr>
                <w:noProof/>
                <w:webHidden/>
              </w:rPr>
              <w:t>2</w:t>
            </w:r>
          </w:ins>
          <w:del w:id="70" w:author="GC" w:date="2020-12-15T12:20:00Z">
            <w:r w:rsidR="00485CCA" w:rsidDel="00DE117D">
              <w:rPr>
                <w:noProof/>
                <w:webHidden/>
              </w:rPr>
              <w:delText>16</w:delText>
            </w:r>
          </w:del>
          <w:r w:rsidR="006F5179">
            <w:rPr>
              <w:noProof/>
              <w:webHidden/>
            </w:rPr>
            <w:fldChar w:fldCharType="end"/>
          </w:r>
          <w:r>
            <w:rPr>
              <w:noProof/>
            </w:rPr>
            <w:fldChar w:fldCharType="end"/>
          </w:r>
        </w:p>
        <w:p w14:paraId="69471219" w14:textId="5897F365" w:rsidR="00651D82" w:rsidRPr="00184EB8" w:rsidRDefault="00651D82" w:rsidP="00724262">
          <w:pPr>
            <w:pStyle w:val="Obsah1"/>
            <w:tabs>
              <w:tab w:val="left" w:pos="960"/>
              <w:tab w:val="right" w:leader="dot" w:pos="9060"/>
            </w:tabs>
            <w:spacing w:line="240" w:lineRule="auto"/>
          </w:pPr>
          <w:r w:rsidRPr="005C46F8">
            <w:rPr>
              <w:b/>
              <w:bCs/>
              <w:noProof/>
            </w:rPr>
            <w:fldChar w:fldCharType="end"/>
          </w:r>
        </w:p>
      </w:sdtContent>
    </w:sdt>
    <w:p w14:paraId="6B3608DD" w14:textId="2EAC6D44" w:rsidR="00C61716" w:rsidRDefault="00C61716" w:rsidP="002E24FE">
      <w:pPr>
        <w:pStyle w:val="BodyText1"/>
        <w:spacing w:line="240" w:lineRule="auto"/>
        <w:rPr>
          <w:lang w:val="sk-SK"/>
        </w:rPr>
      </w:pPr>
    </w:p>
    <w:p w14:paraId="12FF0178" w14:textId="5BE823BF" w:rsidR="00C61716" w:rsidRDefault="00C61716" w:rsidP="002E24FE">
      <w:pPr>
        <w:spacing w:before="0" w:after="200" w:line="240" w:lineRule="auto"/>
        <w:ind w:left="0" w:firstLine="0"/>
        <w:rPr>
          <w:rFonts w:eastAsia="Times New Roman" w:cs="Times New Roman"/>
          <w:color w:val="000000"/>
          <w:szCs w:val="48"/>
        </w:rPr>
      </w:pPr>
      <w:r>
        <w:br w:type="page"/>
      </w:r>
    </w:p>
    <w:p w14:paraId="7D2D05C8" w14:textId="77777777" w:rsidR="00C61716" w:rsidRPr="002E24FE" w:rsidRDefault="00C61716" w:rsidP="002E24FE">
      <w:pPr>
        <w:pStyle w:val="Odsekzoznamu"/>
        <w:spacing w:line="240" w:lineRule="auto"/>
        <w:ind w:left="0" w:firstLine="0"/>
        <w:rPr>
          <w:rFonts w:ascii="Times New Roman" w:hAnsi="Times New Roman" w:cs="Times New Roman"/>
          <w:b/>
          <w:sz w:val="24"/>
          <w:szCs w:val="24"/>
        </w:rPr>
      </w:pPr>
      <w:r w:rsidRPr="002E24FE">
        <w:rPr>
          <w:rFonts w:ascii="Times New Roman" w:hAnsi="Times New Roman" w:cs="Times New Roman"/>
          <w:b/>
          <w:sz w:val="24"/>
          <w:szCs w:val="24"/>
        </w:rPr>
        <w:lastRenderedPageBreak/>
        <w:t>Zoznam použitých skratiek</w:t>
      </w:r>
    </w:p>
    <w:p w14:paraId="4343C729" w14:textId="77777777" w:rsidR="00C61716" w:rsidRPr="00184EB8" w:rsidRDefault="00C61716" w:rsidP="002E24FE">
      <w:pPr>
        <w:pStyle w:val="BodyText1"/>
        <w:spacing w:before="0" w:after="0" w:line="240" w:lineRule="auto"/>
        <w:rPr>
          <w:lang w:val="sk-SK"/>
        </w:rPr>
      </w:pPr>
      <w:r w:rsidRPr="00184EB8">
        <w:rPr>
          <w:lang w:val="sk-SK"/>
        </w:rPr>
        <w:t>CBA</w:t>
      </w:r>
      <w:r w:rsidRPr="00184EB8">
        <w:rPr>
          <w:lang w:val="sk-SK"/>
        </w:rPr>
        <w:tab/>
      </w:r>
      <w:r w:rsidRPr="00184EB8">
        <w:rPr>
          <w:lang w:val="sk-SK"/>
        </w:rPr>
        <w:tab/>
      </w:r>
      <w:r w:rsidRPr="00184EB8">
        <w:rPr>
          <w:lang w:val="sk-SK"/>
        </w:rPr>
        <w:tab/>
        <w:t>analýza nákladov a prínosov projektu (Cost-Benefit Analysis)</w:t>
      </w:r>
    </w:p>
    <w:p w14:paraId="1A3C5354" w14:textId="77777777" w:rsidR="00C61716" w:rsidRPr="00184EB8" w:rsidRDefault="00C61716" w:rsidP="002E24FE">
      <w:pPr>
        <w:pStyle w:val="BodyText1"/>
        <w:spacing w:before="0" w:after="0" w:line="240" w:lineRule="auto"/>
        <w:rPr>
          <w:lang w:val="sk-SK"/>
        </w:rPr>
      </w:pPr>
      <w:r w:rsidRPr="00184EB8">
        <w:rPr>
          <w:lang w:val="sk-SK"/>
        </w:rPr>
        <w:t>CF</w:t>
      </w:r>
      <w:r w:rsidRPr="00184EB8">
        <w:rPr>
          <w:lang w:val="sk-SK"/>
        </w:rPr>
        <w:tab/>
      </w:r>
      <w:r w:rsidRPr="00184EB8">
        <w:rPr>
          <w:lang w:val="sk-SK"/>
        </w:rPr>
        <w:tab/>
      </w:r>
      <w:r w:rsidRPr="00184EB8">
        <w:rPr>
          <w:lang w:val="sk-SK"/>
        </w:rPr>
        <w:tab/>
        <w:t>finančný tok (Cash flow)</w:t>
      </w:r>
    </w:p>
    <w:p w14:paraId="1755726B" w14:textId="77777777" w:rsidR="00C61716" w:rsidRPr="00184EB8" w:rsidRDefault="00C61716" w:rsidP="002E24FE">
      <w:pPr>
        <w:pStyle w:val="BodyText1"/>
        <w:spacing w:before="0" w:after="0" w:line="240" w:lineRule="auto"/>
        <w:rPr>
          <w:lang w:val="sk-SK"/>
        </w:rPr>
      </w:pPr>
      <w:r w:rsidRPr="00184EB8">
        <w:rPr>
          <w:lang w:val="sk-SK"/>
        </w:rPr>
        <w:t>CKO</w:t>
      </w:r>
      <w:r w:rsidRPr="00184EB8">
        <w:rPr>
          <w:lang w:val="sk-SK"/>
        </w:rPr>
        <w:tab/>
      </w:r>
      <w:r w:rsidRPr="00184EB8">
        <w:rPr>
          <w:lang w:val="sk-SK"/>
        </w:rPr>
        <w:tab/>
      </w:r>
      <w:r w:rsidRPr="00184EB8">
        <w:rPr>
          <w:lang w:val="sk-SK"/>
        </w:rPr>
        <w:tab/>
        <w:t>Centrálny koordinačný orgán</w:t>
      </w:r>
    </w:p>
    <w:p w14:paraId="44132F7D" w14:textId="77777777" w:rsidR="00C61716" w:rsidRPr="00184EB8" w:rsidRDefault="00C61716" w:rsidP="002E24FE">
      <w:pPr>
        <w:pStyle w:val="BodyText1"/>
        <w:spacing w:before="0" w:after="0" w:line="240" w:lineRule="auto"/>
        <w:rPr>
          <w:lang w:val="sk-SK"/>
        </w:rPr>
      </w:pPr>
      <w:r w:rsidRPr="00184EB8">
        <w:rPr>
          <w:lang w:val="sk-SK"/>
        </w:rPr>
        <w:t>Emisie CO2</w:t>
      </w:r>
      <w:r w:rsidRPr="00184EB8">
        <w:rPr>
          <w:lang w:val="sk-SK"/>
        </w:rPr>
        <w:tab/>
      </w:r>
      <w:r w:rsidRPr="00184EB8">
        <w:rPr>
          <w:lang w:val="sk-SK"/>
        </w:rPr>
        <w:tab/>
        <w:t>emisie oxidu uhličitého</w:t>
      </w:r>
    </w:p>
    <w:p w14:paraId="2F11A63A" w14:textId="77777777" w:rsidR="00C61716" w:rsidRPr="00184EB8" w:rsidRDefault="00C61716" w:rsidP="002E24FE">
      <w:pPr>
        <w:pStyle w:val="BodyText1"/>
        <w:spacing w:before="0" w:after="0" w:line="240" w:lineRule="auto"/>
        <w:rPr>
          <w:lang w:val="sk-SK"/>
        </w:rPr>
      </w:pPr>
      <w:r w:rsidRPr="00184EB8">
        <w:rPr>
          <w:lang w:val="sk-SK"/>
        </w:rPr>
        <w:t>Emisie NO2</w:t>
      </w:r>
      <w:r w:rsidRPr="00184EB8">
        <w:rPr>
          <w:lang w:val="sk-SK"/>
        </w:rPr>
        <w:tab/>
      </w:r>
      <w:r w:rsidRPr="00184EB8">
        <w:rPr>
          <w:lang w:val="sk-SK"/>
        </w:rPr>
        <w:tab/>
        <w:t>emisie oxidu dusičitého</w:t>
      </w:r>
    </w:p>
    <w:p w14:paraId="5322D46A" w14:textId="77777777" w:rsidR="00C61716" w:rsidRPr="00184EB8" w:rsidRDefault="00C61716" w:rsidP="002E24FE">
      <w:pPr>
        <w:pStyle w:val="BodyText1"/>
        <w:spacing w:before="0" w:after="0" w:line="240" w:lineRule="auto"/>
        <w:rPr>
          <w:lang w:val="sk-SK"/>
        </w:rPr>
      </w:pPr>
      <w:r w:rsidRPr="00184EB8">
        <w:rPr>
          <w:lang w:val="sk-SK"/>
        </w:rPr>
        <w:t>Emisie PM10</w:t>
      </w:r>
      <w:r w:rsidRPr="00184EB8">
        <w:rPr>
          <w:lang w:val="sk-SK"/>
        </w:rPr>
        <w:tab/>
      </w:r>
      <w:r w:rsidRPr="00184EB8">
        <w:rPr>
          <w:lang w:val="sk-SK"/>
        </w:rPr>
        <w:tab/>
        <w:t>emisie pevných častíc</w:t>
      </w:r>
    </w:p>
    <w:p w14:paraId="7A3BBC13" w14:textId="77777777" w:rsidR="00C61716" w:rsidRPr="00184EB8" w:rsidRDefault="00C61716" w:rsidP="002E24FE">
      <w:pPr>
        <w:pStyle w:val="BodyText1"/>
        <w:spacing w:before="0" w:after="0" w:line="240" w:lineRule="auto"/>
        <w:rPr>
          <w:lang w:val="sk-SK"/>
        </w:rPr>
      </w:pPr>
      <w:r w:rsidRPr="00184EB8">
        <w:rPr>
          <w:lang w:val="sk-SK"/>
        </w:rPr>
        <w:t xml:space="preserve">ETCS </w:t>
      </w:r>
      <w:r w:rsidRPr="00184EB8">
        <w:rPr>
          <w:lang w:val="sk-SK"/>
        </w:rPr>
        <w:tab/>
      </w:r>
      <w:r w:rsidRPr="00184EB8">
        <w:rPr>
          <w:lang w:val="sk-SK"/>
        </w:rPr>
        <w:tab/>
      </w:r>
      <w:r w:rsidRPr="00184EB8">
        <w:rPr>
          <w:lang w:val="sk-SK"/>
        </w:rPr>
        <w:tab/>
        <w:t>európsky vlakový zabezpečovací systém (European Train Control System)</w:t>
      </w:r>
    </w:p>
    <w:p w14:paraId="60AB0F60" w14:textId="77777777" w:rsidR="00C61716" w:rsidRPr="00184EB8" w:rsidRDefault="00C61716" w:rsidP="002E24FE">
      <w:pPr>
        <w:pStyle w:val="BodyText1"/>
        <w:spacing w:before="0" w:after="0" w:line="240" w:lineRule="auto"/>
        <w:rPr>
          <w:lang w:val="sk-SK"/>
        </w:rPr>
      </w:pPr>
      <w:r w:rsidRPr="00184EB8">
        <w:rPr>
          <w:lang w:val="sk-SK"/>
        </w:rPr>
        <w:t>EŠIF</w:t>
      </w:r>
      <w:r w:rsidRPr="00184EB8">
        <w:rPr>
          <w:lang w:val="sk-SK"/>
        </w:rPr>
        <w:tab/>
      </w:r>
      <w:r w:rsidRPr="00184EB8">
        <w:rPr>
          <w:lang w:val="sk-SK"/>
        </w:rPr>
        <w:tab/>
      </w:r>
      <w:r w:rsidRPr="00184EB8">
        <w:rPr>
          <w:lang w:val="sk-SK"/>
        </w:rPr>
        <w:tab/>
        <w:t>európske štrukturálne a investičné fondy</w:t>
      </w:r>
    </w:p>
    <w:p w14:paraId="1D79B410" w14:textId="77777777" w:rsidR="00C61716" w:rsidRPr="00184EB8" w:rsidRDefault="00C61716" w:rsidP="002E24FE">
      <w:pPr>
        <w:pStyle w:val="BodyText1"/>
        <w:spacing w:before="0" w:after="0" w:line="240" w:lineRule="auto"/>
        <w:rPr>
          <w:lang w:val="sk-SK"/>
        </w:rPr>
      </w:pPr>
      <w:r w:rsidRPr="00184EB8">
        <w:rPr>
          <w:lang w:val="sk-SK"/>
        </w:rPr>
        <w:t>EÚ</w:t>
      </w:r>
      <w:r w:rsidRPr="00184EB8">
        <w:rPr>
          <w:lang w:val="sk-SK"/>
        </w:rPr>
        <w:tab/>
      </w:r>
      <w:r w:rsidRPr="00184EB8">
        <w:rPr>
          <w:lang w:val="sk-SK"/>
        </w:rPr>
        <w:tab/>
      </w:r>
      <w:r w:rsidRPr="00184EB8">
        <w:rPr>
          <w:lang w:val="sk-SK"/>
        </w:rPr>
        <w:tab/>
        <w:t>Európska únia</w:t>
      </w:r>
    </w:p>
    <w:p w14:paraId="60FD89A6" w14:textId="77777777" w:rsidR="00C61716" w:rsidRPr="00184EB8" w:rsidRDefault="00C61716" w:rsidP="002E24FE">
      <w:pPr>
        <w:pStyle w:val="BodyText1"/>
        <w:spacing w:before="0" w:after="0" w:line="240" w:lineRule="auto"/>
        <w:rPr>
          <w:lang w:val="sk-SK"/>
        </w:rPr>
      </w:pPr>
      <w:r w:rsidRPr="00184EB8">
        <w:rPr>
          <w:lang w:val="sk-SK"/>
        </w:rPr>
        <w:t>GR SRP</w:t>
      </w:r>
      <w:r w:rsidRPr="00184EB8">
        <w:rPr>
          <w:lang w:val="sk-SK"/>
        </w:rPr>
        <w:tab/>
      </w:r>
      <w:r w:rsidRPr="00184EB8">
        <w:rPr>
          <w:lang w:val="sk-SK"/>
        </w:rPr>
        <w:tab/>
      </w:r>
      <w:r w:rsidRPr="00184EB8">
        <w:rPr>
          <w:lang w:val="sk-SK"/>
        </w:rPr>
        <w:tab/>
        <w:t>generálny/a riaditeľ/ka Sekcie riadenia projektov</w:t>
      </w:r>
    </w:p>
    <w:p w14:paraId="79969C36" w14:textId="77777777" w:rsidR="00C61716" w:rsidRDefault="00C61716" w:rsidP="002E24FE">
      <w:pPr>
        <w:pStyle w:val="BodyText1"/>
        <w:spacing w:before="0" w:after="0" w:line="240" w:lineRule="auto"/>
        <w:ind w:left="2124" w:hanging="2124"/>
        <w:rPr>
          <w:lang w:val="sk-SK"/>
        </w:rPr>
      </w:pPr>
      <w:r w:rsidRPr="00184EB8">
        <w:rPr>
          <w:lang w:val="sk-SK"/>
        </w:rPr>
        <w:t xml:space="preserve">GSM-R </w:t>
      </w:r>
      <w:r w:rsidRPr="00184EB8">
        <w:rPr>
          <w:lang w:val="sk-SK"/>
        </w:rPr>
        <w:tab/>
        <w:t>globálny systém mobilných komunikácií pre železnice (Global System for Mobile Communications – Railway)</w:t>
      </w:r>
    </w:p>
    <w:p w14:paraId="52EACA42" w14:textId="145E1B53" w:rsidR="00AA1326" w:rsidRPr="00184EB8" w:rsidRDefault="00AA1326" w:rsidP="002E24FE">
      <w:pPr>
        <w:pStyle w:val="BodyText1"/>
        <w:spacing w:before="0" w:after="0" w:line="240" w:lineRule="auto"/>
        <w:ind w:left="2124" w:hanging="2124"/>
        <w:rPr>
          <w:lang w:val="sk-SK"/>
        </w:rPr>
      </w:pPr>
      <w:r>
        <w:rPr>
          <w:lang w:val="sk-SK"/>
        </w:rPr>
        <w:t>HH</w:t>
      </w:r>
      <w:r>
        <w:rPr>
          <w:lang w:val="sk-SK"/>
        </w:rPr>
        <w:tab/>
        <w:t>Hodnotiaci hárok</w:t>
      </w:r>
    </w:p>
    <w:p w14:paraId="21F3CDF0" w14:textId="77777777" w:rsidR="00C61716" w:rsidRPr="00184EB8" w:rsidRDefault="00C61716" w:rsidP="002E24FE">
      <w:pPr>
        <w:pStyle w:val="BodyText1"/>
        <w:spacing w:before="0" w:after="0" w:line="240" w:lineRule="auto"/>
        <w:rPr>
          <w:lang w:val="sk-SK"/>
        </w:rPr>
      </w:pPr>
      <w:r w:rsidRPr="00184EB8">
        <w:rPr>
          <w:lang w:val="sk-SK"/>
        </w:rPr>
        <w:t>MHD</w:t>
      </w:r>
      <w:r w:rsidRPr="00184EB8">
        <w:rPr>
          <w:lang w:val="sk-SK"/>
        </w:rPr>
        <w:tab/>
      </w:r>
      <w:r w:rsidRPr="00184EB8">
        <w:rPr>
          <w:lang w:val="sk-SK"/>
        </w:rPr>
        <w:tab/>
      </w:r>
      <w:r w:rsidRPr="00184EB8">
        <w:rPr>
          <w:lang w:val="sk-SK"/>
        </w:rPr>
        <w:tab/>
        <w:t>mestská hromadná doprava</w:t>
      </w:r>
    </w:p>
    <w:p w14:paraId="21302FA7" w14:textId="77777777" w:rsidR="00C61716" w:rsidRPr="00184EB8" w:rsidRDefault="00C61716" w:rsidP="002E24FE">
      <w:pPr>
        <w:pStyle w:val="BodyText1"/>
        <w:spacing w:before="0" w:after="0" w:line="240" w:lineRule="auto"/>
        <w:rPr>
          <w:lang w:val="sk-SK"/>
        </w:rPr>
      </w:pPr>
      <w:r w:rsidRPr="00184EB8">
        <w:rPr>
          <w:lang w:val="sk-SK"/>
        </w:rPr>
        <w:t>MDV SR</w:t>
      </w:r>
      <w:r w:rsidRPr="00184EB8">
        <w:rPr>
          <w:lang w:val="sk-SK"/>
        </w:rPr>
        <w:tab/>
      </w:r>
      <w:r w:rsidRPr="00184EB8">
        <w:rPr>
          <w:lang w:val="sk-SK"/>
        </w:rPr>
        <w:tab/>
      </w:r>
      <w:r w:rsidRPr="00184EB8">
        <w:rPr>
          <w:lang w:val="sk-SK"/>
        </w:rPr>
        <w:tab/>
        <w:t>Ministerstvo dopravy a výstavby SR</w:t>
      </w:r>
    </w:p>
    <w:p w14:paraId="50A0EDBD" w14:textId="77777777" w:rsidR="00C61716" w:rsidRPr="00184EB8" w:rsidRDefault="00C61716" w:rsidP="002E24FE">
      <w:pPr>
        <w:pStyle w:val="BodyText1"/>
        <w:spacing w:before="0" w:after="0" w:line="240" w:lineRule="auto"/>
        <w:rPr>
          <w:lang w:val="sk-SK"/>
        </w:rPr>
      </w:pPr>
      <w:r w:rsidRPr="00184EB8">
        <w:rPr>
          <w:lang w:val="sk-SK"/>
        </w:rPr>
        <w:t>MV OPII</w:t>
      </w:r>
      <w:r w:rsidRPr="00184EB8">
        <w:rPr>
          <w:lang w:val="sk-SK"/>
        </w:rPr>
        <w:tab/>
      </w:r>
      <w:r w:rsidRPr="00184EB8">
        <w:rPr>
          <w:lang w:val="sk-SK"/>
        </w:rPr>
        <w:tab/>
      </w:r>
      <w:r w:rsidRPr="00184EB8">
        <w:rPr>
          <w:lang w:val="sk-SK"/>
        </w:rPr>
        <w:tab/>
        <w:t>Monitorovací výbor pre Operačný program Integrovaná infraštruktúra</w:t>
      </w:r>
    </w:p>
    <w:p w14:paraId="48CD3DDB" w14:textId="77777777" w:rsidR="00C61716" w:rsidRDefault="00C61716" w:rsidP="002E24FE">
      <w:pPr>
        <w:pStyle w:val="BodyText1"/>
        <w:spacing w:before="0" w:after="0" w:line="240" w:lineRule="auto"/>
        <w:rPr>
          <w:lang w:val="sk-SK"/>
        </w:rPr>
      </w:pPr>
      <w:r w:rsidRPr="00184EB8">
        <w:rPr>
          <w:lang w:val="sk-SK"/>
        </w:rPr>
        <w:t>NFP</w:t>
      </w:r>
      <w:r w:rsidRPr="00184EB8">
        <w:rPr>
          <w:lang w:val="sk-SK"/>
        </w:rPr>
        <w:tab/>
      </w:r>
      <w:r w:rsidRPr="00184EB8">
        <w:rPr>
          <w:lang w:val="sk-SK"/>
        </w:rPr>
        <w:tab/>
      </w:r>
      <w:r w:rsidRPr="00184EB8">
        <w:rPr>
          <w:lang w:val="sk-SK"/>
        </w:rPr>
        <w:tab/>
        <w:t>nenávratný finančný príspevok</w:t>
      </w:r>
    </w:p>
    <w:p w14:paraId="044CD86C" w14:textId="44D51F17" w:rsidR="00252E75" w:rsidRPr="00184EB8" w:rsidRDefault="00252E75" w:rsidP="002E24FE">
      <w:pPr>
        <w:pStyle w:val="BodyText1"/>
        <w:spacing w:before="0" w:after="0" w:line="240" w:lineRule="auto"/>
        <w:rPr>
          <w:lang w:val="sk-SK"/>
        </w:rPr>
      </w:pPr>
      <w:r>
        <w:rPr>
          <w:lang w:val="sk-SK"/>
        </w:rPr>
        <w:t>OH</w:t>
      </w:r>
      <w:r>
        <w:rPr>
          <w:lang w:val="sk-SK"/>
        </w:rPr>
        <w:tab/>
      </w:r>
      <w:r>
        <w:rPr>
          <w:lang w:val="sk-SK"/>
        </w:rPr>
        <w:tab/>
      </w:r>
      <w:r>
        <w:rPr>
          <w:lang w:val="sk-SK"/>
        </w:rPr>
        <w:tab/>
        <w:t>odborný hodnotiteľ</w:t>
      </w:r>
    </w:p>
    <w:p w14:paraId="04CADE5E" w14:textId="77777777" w:rsidR="00C61716" w:rsidRPr="00184EB8" w:rsidRDefault="00C61716" w:rsidP="002E24FE">
      <w:pPr>
        <w:pStyle w:val="BodyText1"/>
        <w:spacing w:before="0" w:after="0" w:line="240" w:lineRule="auto"/>
        <w:rPr>
          <w:lang w:val="sk-SK"/>
        </w:rPr>
      </w:pPr>
      <w:r w:rsidRPr="00184EB8">
        <w:rPr>
          <w:lang w:val="sk-SK"/>
        </w:rPr>
        <w:t>OP</w:t>
      </w:r>
      <w:r w:rsidRPr="00184EB8">
        <w:rPr>
          <w:lang w:val="sk-SK"/>
        </w:rPr>
        <w:tab/>
      </w:r>
      <w:r w:rsidRPr="00184EB8">
        <w:rPr>
          <w:lang w:val="sk-SK"/>
        </w:rPr>
        <w:tab/>
      </w:r>
      <w:r w:rsidRPr="00184EB8">
        <w:rPr>
          <w:lang w:val="sk-SK"/>
        </w:rPr>
        <w:tab/>
        <w:t>operačný program</w:t>
      </w:r>
    </w:p>
    <w:p w14:paraId="75C16D86" w14:textId="77777777" w:rsidR="00C61716" w:rsidRPr="00184EB8" w:rsidRDefault="00C61716" w:rsidP="002E24FE">
      <w:pPr>
        <w:pStyle w:val="BodyText1"/>
        <w:spacing w:before="0" w:after="0" w:line="240" w:lineRule="auto"/>
        <w:rPr>
          <w:lang w:val="sk-SK"/>
        </w:rPr>
      </w:pPr>
      <w:r w:rsidRPr="00184EB8">
        <w:rPr>
          <w:lang w:val="sk-SK"/>
        </w:rPr>
        <w:t>OPII</w:t>
      </w:r>
      <w:r w:rsidRPr="00184EB8">
        <w:rPr>
          <w:lang w:val="sk-SK"/>
        </w:rPr>
        <w:tab/>
      </w:r>
      <w:r w:rsidRPr="00184EB8">
        <w:rPr>
          <w:lang w:val="sk-SK"/>
        </w:rPr>
        <w:tab/>
      </w:r>
      <w:r w:rsidRPr="00184EB8">
        <w:rPr>
          <w:lang w:val="sk-SK"/>
        </w:rPr>
        <w:tab/>
        <w:t>Operačný program Integrovaná infraštruktúra</w:t>
      </w:r>
    </w:p>
    <w:p w14:paraId="1893A26C" w14:textId="77777777" w:rsidR="00C61716" w:rsidRPr="00184EB8" w:rsidRDefault="00C61716" w:rsidP="002E24FE">
      <w:pPr>
        <w:pStyle w:val="BodyText1"/>
        <w:spacing w:before="0" w:after="0" w:line="240" w:lineRule="auto"/>
        <w:rPr>
          <w:lang w:val="sk-SK"/>
        </w:rPr>
      </w:pPr>
      <w:r w:rsidRPr="00184EB8">
        <w:rPr>
          <w:lang w:val="sk-SK"/>
        </w:rPr>
        <w:t>PO</w:t>
      </w:r>
      <w:r w:rsidRPr="00184EB8">
        <w:rPr>
          <w:lang w:val="sk-SK"/>
        </w:rPr>
        <w:tab/>
      </w:r>
      <w:r w:rsidRPr="00184EB8">
        <w:rPr>
          <w:lang w:val="sk-SK"/>
        </w:rPr>
        <w:tab/>
      </w:r>
      <w:r w:rsidRPr="00184EB8">
        <w:rPr>
          <w:lang w:val="sk-SK"/>
        </w:rPr>
        <w:tab/>
        <w:t>prioritná os</w:t>
      </w:r>
    </w:p>
    <w:p w14:paraId="72CABCB5" w14:textId="77777777" w:rsidR="00C61716" w:rsidRPr="00184EB8" w:rsidRDefault="00C61716" w:rsidP="002E24FE">
      <w:pPr>
        <w:pStyle w:val="BodyText1"/>
        <w:spacing w:before="0" w:after="0" w:line="240" w:lineRule="auto"/>
        <w:rPr>
          <w:lang w:val="sk-SK"/>
        </w:rPr>
      </w:pPr>
      <w:r w:rsidRPr="00184EB8">
        <w:rPr>
          <w:lang w:val="sk-SK"/>
        </w:rPr>
        <w:t>PpOH</w:t>
      </w:r>
      <w:r w:rsidRPr="00184EB8">
        <w:rPr>
          <w:lang w:val="sk-SK"/>
        </w:rPr>
        <w:tab/>
      </w:r>
      <w:r w:rsidRPr="00184EB8">
        <w:rPr>
          <w:lang w:val="sk-SK"/>
        </w:rPr>
        <w:tab/>
      </w:r>
      <w:r w:rsidRPr="00184EB8">
        <w:rPr>
          <w:lang w:val="sk-SK"/>
        </w:rPr>
        <w:tab/>
        <w:t>príručka pre odborného hodnotiteľa</w:t>
      </w:r>
    </w:p>
    <w:p w14:paraId="66B663C9" w14:textId="77777777" w:rsidR="00C61716" w:rsidRPr="00184EB8" w:rsidRDefault="00C61716" w:rsidP="002E24FE">
      <w:pPr>
        <w:pStyle w:val="BodyText1"/>
        <w:spacing w:before="0" w:after="0" w:line="240" w:lineRule="auto"/>
        <w:rPr>
          <w:lang w:val="sk-SK"/>
        </w:rPr>
      </w:pPr>
      <w:r w:rsidRPr="00184EB8">
        <w:rPr>
          <w:lang w:val="sk-SK"/>
        </w:rPr>
        <w:t>PpŽ</w:t>
      </w:r>
      <w:r w:rsidRPr="00184EB8">
        <w:rPr>
          <w:lang w:val="sk-SK"/>
        </w:rPr>
        <w:tab/>
      </w:r>
      <w:r w:rsidRPr="00184EB8">
        <w:rPr>
          <w:lang w:val="sk-SK"/>
        </w:rPr>
        <w:tab/>
      </w:r>
      <w:r w:rsidRPr="00184EB8">
        <w:rPr>
          <w:lang w:val="sk-SK"/>
        </w:rPr>
        <w:tab/>
        <w:t>príručka pre žiadateľa</w:t>
      </w:r>
    </w:p>
    <w:p w14:paraId="7E1F15EB" w14:textId="77777777" w:rsidR="00C61716" w:rsidRPr="00184EB8" w:rsidRDefault="00C61716" w:rsidP="002E24FE">
      <w:pPr>
        <w:pStyle w:val="BodyText1"/>
        <w:spacing w:before="0" w:after="0" w:line="240" w:lineRule="auto"/>
        <w:rPr>
          <w:lang w:val="sk-SK"/>
        </w:rPr>
      </w:pPr>
      <w:r w:rsidRPr="00184EB8">
        <w:rPr>
          <w:lang w:val="sk-SK"/>
        </w:rPr>
        <w:t>RIÚS</w:t>
      </w:r>
      <w:r w:rsidRPr="00184EB8">
        <w:rPr>
          <w:lang w:val="sk-SK"/>
        </w:rPr>
        <w:tab/>
      </w:r>
      <w:r w:rsidRPr="00184EB8">
        <w:rPr>
          <w:lang w:val="sk-SK"/>
        </w:rPr>
        <w:tab/>
      </w:r>
      <w:r w:rsidRPr="00184EB8">
        <w:rPr>
          <w:lang w:val="sk-SK"/>
        </w:rPr>
        <w:tab/>
        <w:t>regionálna integrovaná územná stratégia</w:t>
      </w:r>
    </w:p>
    <w:p w14:paraId="0998DAE6" w14:textId="77777777" w:rsidR="00C61716" w:rsidRPr="00184EB8" w:rsidRDefault="00C61716" w:rsidP="002E24FE">
      <w:pPr>
        <w:pStyle w:val="BodyText1"/>
        <w:spacing w:before="0" w:after="0" w:line="240" w:lineRule="auto"/>
        <w:rPr>
          <w:color w:val="auto"/>
          <w:lang w:val="sk-SK"/>
        </w:rPr>
      </w:pPr>
      <w:r w:rsidRPr="00184EB8">
        <w:rPr>
          <w:color w:val="auto"/>
          <w:lang w:val="sk-SK"/>
        </w:rPr>
        <w:t>SO</w:t>
      </w:r>
      <w:r w:rsidRPr="00184EB8">
        <w:rPr>
          <w:color w:val="auto"/>
          <w:lang w:val="sk-SK"/>
        </w:rPr>
        <w:tab/>
      </w:r>
      <w:r w:rsidRPr="00184EB8">
        <w:rPr>
          <w:color w:val="auto"/>
          <w:lang w:val="sk-SK"/>
        </w:rPr>
        <w:tab/>
      </w:r>
      <w:r w:rsidRPr="00184EB8">
        <w:rPr>
          <w:color w:val="auto"/>
          <w:lang w:val="sk-SK"/>
        </w:rPr>
        <w:tab/>
        <w:t>sprostredkovateľský orgán</w:t>
      </w:r>
    </w:p>
    <w:p w14:paraId="48126D37" w14:textId="77777777" w:rsidR="00C61716" w:rsidRPr="00184EB8" w:rsidRDefault="00C61716" w:rsidP="002E24FE">
      <w:pPr>
        <w:pStyle w:val="BodyText1"/>
        <w:spacing w:before="0" w:after="0" w:line="240" w:lineRule="auto"/>
        <w:rPr>
          <w:lang w:val="sk-SK"/>
        </w:rPr>
      </w:pPr>
      <w:r w:rsidRPr="00184EB8">
        <w:rPr>
          <w:lang w:val="sk-SK"/>
        </w:rPr>
        <w:t>RO</w:t>
      </w:r>
      <w:r w:rsidRPr="00184EB8">
        <w:rPr>
          <w:lang w:val="sk-SK"/>
        </w:rPr>
        <w:tab/>
      </w:r>
      <w:r w:rsidRPr="00184EB8">
        <w:rPr>
          <w:lang w:val="sk-SK"/>
        </w:rPr>
        <w:tab/>
      </w:r>
      <w:r w:rsidRPr="00184EB8">
        <w:rPr>
          <w:lang w:val="sk-SK"/>
        </w:rPr>
        <w:tab/>
        <w:t>riadiaci orgán</w:t>
      </w:r>
    </w:p>
    <w:p w14:paraId="05F4B1A6" w14:textId="77777777" w:rsidR="00C61716" w:rsidRPr="00184EB8" w:rsidRDefault="00C61716" w:rsidP="002E24FE">
      <w:pPr>
        <w:pStyle w:val="BodyText1"/>
        <w:spacing w:before="0" w:after="0" w:line="240" w:lineRule="auto"/>
        <w:rPr>
          <w:lang w:val="sk-SK"/>
        </w:rPr>
      </w:pPr>
      <w:r w:rsidRPr="00184EB8">
        <w:rPr>
          <w:lang w:val="sk-SK"/>
        </w:rPr>
        <w:t>RO OPII</w:t>
      </w:r>
      <w:r w:rsidRPr="00184EB8">
        <w:rPr>
          <w:lang w:val="sk-SK"/>
        </w:rPr>
        <w:tab/>
      </w:r>
      <w:r w:rsidRPr="00184EB8">
        <w:rPr>
          <w:lang w:val="sk-SK"/>
        </w:rPr>
        <w:tab/>
      </w:r>
      <w:r w:rsidRPr="00184EB8">
        <w:rPr>
          <w:lang w:val="sk-SK"/>
        </w:rPr>
        <w:tab/>
        <w:t>Riadiaci orgán pre Operačný program Integrovaná infraštruktúra</w:t>
      </w:r>
    </w:p>
    <w:p w14:paraId="174FD88B" w14:textId="77777777" w:rsidR="00C61716" w:rsidRPr="00184EB8" w:rsidRDefault="00C61716" w:rsidP="002E24FE">
      <w:pPr>
        <w:pStyle w:val="BodyText1"/>
        <w:spacing w:before="0" w:after="0" w:line="240" w:lineRule="auto"/>
        <w:rPr>
          <w:lang w:val="sk-SK"/>
        </w:rPr>
      </w:pPr>
      <w:r w:rsidRPr="00184EB8">
        <w:rPr>
          <w:lang w:val="sk-SK"/>
        </w:rPr>
        <w:t>SR</w:t>
      </w:r>
      <w:r w:rsidRPr="00184EB8">
        <w:rPr>
          <w:lang w:val="sk-SK"/>
        </w:rPr>
        <w:tab/>
      </w:r>
      <w:r w:rsidRPr="00184EB8">
        <w:rPr>
          <w:lang w:val="sk-SK"/>
        </w:rPr>
        <w:tab/>
      </w:r>
      <w:r w:rsidRPr="00184EB8">
        <w:rPr>
          <w:lang w:val="sk-SK"/>
        </w:rPr>
        <w:tab/>
        <w:t>Slovenská republika</w:t>
      </w:r>
    </w:p>
    <w:p w14:paraId="6D32F88D" w14:textId="77777777" w:rsidR="00C61716" w:rsidRPr="00184EB8" w:rsidRDefault="00C61716" w:rsidP="002E24FE">
      <w:pPr>
        <w:pStyle w:val="BodyText1"/>
        <w:spacing w:before="0" w:after="0" w:line="240" w:lineRule="auto"/>
        <w:ind w:left="2124" w:hanging="2118"/>
        <w:rPr>
          <w:lang w:val="sk-SK"/>
        </w:rPr>
      </w:pPr>
      <w:r w:rsidRPr="00184EB8">
        <w:rPr>
          <w:lang w:val="sk-SK"/>
        </w:rPr>
        <w:t>Systém riadenia EŠIF</w:t>
      </w:r>
      <w:r w:rsidRPr="00184EB8">
        <w:rPr>
          <w:lang w:val="sk-SK"/>
        </w:rPr>
        <w:tab/>
        <w:t>Systém riadenia európskych štrukturálnych a investičných fondov na programové obdobie 2014 – 2020</w:t>
      </w:r>
    </w:p>
    <w:p w14:paraId="577631EE" w14:textId="77777777" w:rsidR="00C61716" w:rsidRPr="00184EB8" w:rsidRDefault="00C61716" w:rsidP="002E24FE">
      <w:pPr>
        <w:pStyle w:val="BodyText1"/>
        <w:spacing w:before="0" w:after="0" w:line="240" w:lineRule="auto"/>
        <w:rPr>
          <w:lang w:val="sk-SK"/>
        </w:rPr>
      </w:pPr>
      <w:r w:rsidRPr="00184EB8">
        <w:rPr>
          <w:lang w:val="sk-SK"/>
        </w:rPr>
        <w:t>ŠC</w:t>
      </w:r>
      <w:r w:rsidRPr="00184EB8">
        <w:rPr>
          <w:lang w:val="sk-SK"/>
        </w:rPr>
        <w:tab/>
      </w:r>
      <w:r w:rsidRPr="00184EB8">
        <w:rPr>
          <w:lang w:val="sk-SK"/>
        </w:rPr>
        <w:tab/>
      </w:r>
      <w:r w:rsidRPr="00184EB8">
        <w:rPr>
          <w:lang w:val="sk-SK"/>
        </w:rPr>
        <w:tab/>
        <w:t>špecifický cieľ</w:t>
      </w:r>
    </w:p>
    <w:p w14:paraId="6C666946" w14:textId="77777777" w:rsidR="00C61716" w:rsidRPr="00184EB8" w:rsidRDefault="00C61716" w:rsidP="002E24FE">
      <w:pPr>
        <w:pStyle w:val="BodyText1"/>
        <w:spacing w:before="0" w:after="0" w:line="240" w:lineRule="auto"/>
        <w:ind w:left="2124" w:hanging="2124"/>
        <w:rPr>
          <w:lang w:val="sk-SK"/>
        </w:rPr>
      </w:pPr>
      <w:r w:rsidRPr="00184EB8">
        <w:rPr>
          <w:lang w:val="sk-SK"/>
        </w:rPr>
        <w:t xml:space="preserve">TAF/TAP </w:t>
      </w:r>
      <w:r w:rsidRPr="00184EB8">
        <w:rPr>
          <w:lang w:val="sk-SK"/>
        </w:rPr>
        <w:tab/>
        <w:t>Telematické (telekomunikačno informatické) aplikácie v nákladnej / osobnej doprave (Telematics Applications Freight services / Passenger services)</w:t>
      </w:r>
    </w:p>
    <w:p w14:paraId="2FE19F43" w14:textId="77777777" w:rsidR="00C61716" w:rsidRPr="00184EB8" w:rsidRDefault="00C61716" w:rsidP="002E24FE">
      <w:pPr>
        <w:pStyle w:val="BodyText1"/>
        <w:spacing w:before="0" w:after="0" w:line="240" w:lineRule="auto"/>
        <w:rPr>
          <w:lang w:val="sk-SK"/>
        </w:rPr>
      </w:pPr>
      <w:r w:rsidRPr="00184EB8">
        <w:rPr>
          <w:lang w:val="sk-SK"/>
        </w:rPr>
        <w:t>TEN-T</w:t>
      </w:r>
      <w:r w:rsidRPr="00184EB8">
        <w:rPr>
          <w:lang w:val="sk-SK"/>
        </w:rPr>
        <w:tab/>
      </w:r>
      <w:r w:rsidRPr="00184EB8">
        <w:rPr>
          <w:lang w:val="sk-SK"/>
        </w:rPr>
        <w:tab/>
      </w:r>
      <w:r w:rsidRPr="00184EB8">
        <w:rPr>
          <w:lang w:val="sk-SK"/>
        </w:rPr>
        <w:tab/>
        <w:t>Transeurópska dopravná sieť (Trans-European Transport Networks)</w:t>
      </w:r>
    </w:p>
    <w:p w14:paraId="7DA7987D" w14:textId="77777777" w:rsidR="00C61716" w:rsidRPr="00184EB8" w:rsidRDefault="00C61716" w:rsidP="002E24FE">
      <w:pPr>
        <w:pStyle w:val="BodyText1"/>
        <w:spacing w:before="0" w:after="0" w:line="240" w:lineRule="auto"/>
        <w:ind w:left="2124" w:hanging="2124"/>
        <w:rPr>
          <w:lang w:val="sk-SK"/>
        </w:rPr>
      </w:pPr>
      <w:r w:rsidRPr="00184EB8">
        <w:rPr>
          <w:lang w:val="sk-SK"/>
        </w:rPr>
        <w:t>TSI</w:t>
      </w:r>
      <w:r w:rsidRPr="00184EB8">
        <w:rPr>
          <w:lang w:val="sk-SK"/>
        </w:rPr>
        <w:tab/>
        <w:t>Technická špecifikácia pre interoperabilitu (Technical specifications for interoperability)</w:t>
      </w:r>
    </w:p>
    <w:p w14:paraId="2191FABC" w14:textId="77777777" w:rsidR="00C61716" w:rsidRPr="00184EB8" w:rsidRDefault="00C61716" w:rsidP="002E24FE">
      <w:pPr>
        <w:pStyle w:val="BodyText1"/>
        <w:spacing w:before="0" w:after="0" w:line="240" w:lineRule="auto"/>
        <w:ind w:left="2124" w:hanging="2124"/>
        <w:rPr>
          <w:lang w:val="sk-SK"/>
        </w:rPr>
      </w:pPr>
      <w:r w:rsidRPr="00184EB8">
        <w:rPr>
          <w:lang w:val="sk-SK"/>
        </w:rPr>
        <w:t>všeobecné nariadenie</w:t>
      </w:r>
      <w:r w:rsidRPr="00184EB8">
        <w:rPr>
          <w:lang w:val="sk-SK"/>
        </w:rPr>
        <w:tab/>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784CB391" w14:textId="77777777" w:rsidR="00C61716" w:rsidRPr="00184EB8" w:rsidRDefault="00C61716" w:rsidP="002E24FE">
      <w:pPr>
        <w:pStyle w:val="BodyText1"/>
        <w:spacing w:before="0" w:after="0" w:line="240" w:lineRule="auto"/>
        <w:rPr>
          <w:color w:val="auto"/>
          <w:lang w:val="sk-SK"/>
        </w:rPr>
      </w:pPr>
      <w:r w:rsidRPr="00184EB8">
        <w:rPr>
          <w:color w:val="auto"/>
          <w:lang w:val="sk-SK"/>
        </w:rPr>
        <w:t>vyzvanie</w:t>
      </w:r>
      <w:r w:rsidRPr="00184EB8">
        <w:rPr>
          <w:color w:val="auto"/>
          <w:lang w:val="sk-SK"/>
        </w:rPr>
        <w:tab/>
      </w:r>
      <w:r w:rsidRPr="00184EB8">
        <w:rPr>
          <w:color w:val="auto"/>
          <w:lang w:val="sk-SK"/>
        </w:rPr>
        <w:tab/>
      </w:r>
      <w:r w:rsidRPr="00184EB8">
        <w:rPr>
          <w:color w:val="auto"/>
          <w:lang w:val="sk-SK"/>
        </w:rPr>
        <w:tab/>
        <w:t>vyzvanie na predkladanie národných alebo veľkých projektov</w:t>
      </w:r>
    </w:p>
    <w:p w14:paraId="3191C780" w14:textId="77777777" w:rsidR="00C61716" w:rsidRPr="00184EB8" w:rsidRDefault="00C61716" w:rsidP="002E24FE">
      <w:pPr>
        <w:pStyle w:val="BodyText1"/>
        <w:spacing w:before="0" w:after="0" w:line="240" w:lineRule="auto"/>
        <w:ind w:left="2124" w:hanging="2124"/>
        <w:rPr>
          <w:lang w:val="sk-SK"/>
        </w:rPr>
      </w:pPr>
      <w:r w:rsidRPr="00184EB8">
        <w:rPr>
          <w:lang w:val="sk-SK"/>
        </w:rPr>
        <w:t>zákon o príspevku z EŠIF</w:t>
      </w:r>
      <w:r w:rsidRPr="00184EB8">
        <w:rPr>
          <w:lang w:val="sk-SK"/>
        </w:rPr>
        <w:tab/>
        <w:t>Zákon č. 292/2014 Z. z. o príspevku poskytovanom z európskych štrukturálnych a investičných fondov a o zmene a doplnení niektorých zákonov</w:t>
      </w:r>
    </w:p>
    <w:p w14:paraId="409F3CDC" w14:textId="77777777" w:rsidR="00C61716" w:rsidRPr="00184EB8" w:rsidRDefault="00C61716" w:rsidP="002E24FE">
      <w:pPr>
        <w:pStyle w:val="BodyText1"/>
        <w:spacing w:before="0" w:after="0" w:line="240" w:lineRule="auto"/>
        <w:rPr>
          <w:lang w:val="sk-SK"/>
        </w:rPr>
      </w:pPr>
      <w:r w:rsidRPr="00184EB8">
        <w:rPr>
          <w:lang w:val="sk-SK"/>
        </w:rPr>
        <w:t>ŽoNFP</w:t>
      </w:r>
      <w:r w:rsidRPr="00184EB8">
        <w:rPr>
          <w:lang w:val="sk-SK"/>
        </w:rPr>
        <w:tab/>
      </w:r>
      <w:r w:rsidRPr="00184EB8">
        <w:rPr>
          <w:lang w:val="sk-SK"/>
        </w:rPr>
        <w:tab/>
      </w:r>
      <w:r w:rsidRPr="00184EB8">
        <w:rPr>
          <w:lang w:val="sk-SK"/>
        </w:rPr>
        <w:tab/>
        <w:t>žiadosť o nenávratný finančný príspevok</w:t>
      </w:r>
    </w:p>
    <w:p w14:paraId="73B03757" w14:textId="77777777" w:rsidR="00C61716" w:rsidRPr="00184EB8" w:rsidRDefault="00C61716" w:rsidP="002E24FE">
      <w:pPr>
        <w:pStyle w:val="BodyText1"/>
        <w:spacing w:line="240" w:lineRule="auto"/>
        <w:rPr>
          <w:lang w:val="sk-SK"/>
        </w:rPr>
      </w:pPr>
    </w:p>
    <w:p w14:paraId="6368BDB5" w14:textId="0A5B6F33" w:rsidR="00184EB8" w:rsidRPr="00184EB8" w:rsidRDefault="00C05B63" w:rsidP="00724262">
      <w:pPr>
        <w:pStyle w:val="Nadpis1"/>
        <w:rPr>
          <w:rFonts w:ascii="Times New Roman" w:hAnsi="Times New Roman" w:cs="Times New Roman"/>
          <w:b/>
          <w:szCs w:val="20"/>
        </w:rPr>
      </w:pPr>
      <w:r w:rsidRPr="00184EB8">
        <w:rPr>
          <w:rFonts w:ascii="Times New Roman" w:hAnsi="Times New Roman" w:cs="Times New Roman"/>
          <w:b/>
          <w:szCs w:val="20"/>
        </w:rPr>
        <w:lastRenderedPageBreak/>
        <w:t xml:space="preserve"> </w:t>
      </w:r>
      <w:bookmarkStart w:id="71" w:name="_Toc503797670"/>
      <w:r w:rsidR="00184EB8" w:rsidRPr="002E24FE">
        <w:t>Práca s príručkou</w:t>
      </w:r>
      <w:bookmarkEnd w:id="71"/>
    </w:p>
    <w:p w14:paraId="7D8ED765" w14:textId="1F72C549" w:rsidR="00184EB8" w:rsidRDefault="00184EB8" w:rsidP="002E24FE">
      <w:pPr>
        <w:pStyle w:val="BodyText1"/>
        <w:spacing w:line="240" w:lineRule="auto"/>
      </w:pPr>
      <w:r w:rsidRPr="002E24FE">
        <w:rPr>
          <w:lang w:val="sk-SK"/>
        </w:rPr>
        <w:t>Táto príručka je určená pre odborné hodnotenie projektov Operačného programu Integrovaná infraštruktúra 2014 – 2020, v rámci Prioritných osí 1-6 – Národné projekty a veľké projekty a Prioritnej osi 8 – Technická pomoc. Príručka je záväzným dokumentom, ktorým sa riadi počas výkonu hodnotenia odborný hodnotiteľ.</w:t>
      </w:r>
    </w:p>
    <w:p w14:paraId="72D89A94" w14:textId="77777777" w:rsidR="00C61716" w:rsidRDefault="00C61716" w:rsidP="002E24FE">
      <w:pPr>
        <w:pStyle w:val="BodyText1"/>
        <w:spacing w:line="240" w:lineRule="auto"/>
      </w:pPr>
    </w:p>
    <w:p w14:paraId="376CFDE8" w14:textId="77777777" w:rsidR="00C61716" w:rsidRPr="00184EB8" w:rsidRDefault="00C61716">
      <w:pPr>
        <w:pStyle w:val="Nadpis2"/>
        <w:tabs>
          <w:tab w:val="clear" w:pos="0"/>
        </w:tabs>
        <w:ind w:left="990"/>
      </w:pPr>
      <w:bookmarkStart w:id="72" w:name="_Toc503797671"/>
      <w:r w:rsidRPr="00184EB8">
        <w:t>Platnosť a účinnosť príručky</w:t>
      </w:r>
      <w:bookmarkEnd w:id="72"/>
    </w:p>
    <w:p w14:paraId="6B55719D" w14:textId="77777777" w:rsidR="00C61716" w:rsidRPr="00184EB8" w:rsidRDefault="00C61716" w:rsidP="002E24FE">
      <w:pPr>
        <w:pStyle w:val="BodyText1"/>
        <w:spacing w:line="240" w:lineRule="auto"/>
        <w:rPr>
          <w:lang w:val="sk-SK"/>
        </w:rPr>
      </w:pPr>
      <w:r w:rsidRPr="00184EB8">
        <w:rPr>
          <w:lang w:val="sk-SK"/>
        </w:rPr>
        <w:t>Príručka pre odborného hodnotiteľa žiadostí o NFP v rámci Operačného programu Integrovaná infraštruktúra 2014-2020 je platná a účinná od dátumu uvedeného na prvej strane tohto dokumentu.</w:t>
      </w:r>
    </w:p>
    <w:p w14:paraId="47F4870D" w14:textId="77777777" w:rsidR="00C61716" w:rsidRPr="00184EB8" w:rsidRDefault="00C61716" w:rsidP="002E24FE">
      <w:pPr>
        <w:spacing w:line="240" w:lineRule="auto"/>
        <w:ind w:left="0" w:firstLine="0"/>
        <w:jc w:val="both"/>
        <w:rPr>
          <w:szCs w:val="20"/>
        </w:rPr>
      </w:pPr>
      <w:r w:rsidRPr="00184EB8">
        <w:rPr>
          <w:szCs w:val="20"/>
        </w:rPr>
        <w:t>V prípade prijatia aktualizácie PpOH počas výkonu činnosti definovanej v ňom, sa vykonávaná činnosť dokončí podľa postupov definovaných v tej verzii PpOH, ktorá bola v platnosti v čase začatia výkonu predmetnej činnosti (uvedené platí predovšetkým pre vypĺňanie HH).</w:t>
      </w:r>
    </w:p>
    <w:p w14:paraId="0AEDD0AC" w14:textId="77777777" w:rsidR="00C61716" w:rsidRPr="00184EB8" w:rsidRDefault="00C61716" w:rsidP="002E24FE">
      <w:pPr>
        <w:pStyle w:val="BodyText1"/>
        <w:spacing w:line="240" w:lineRule="auto"/>
        <w:rPr>
          <w:lang w:val="sk-SK"/>
        </w:rPr>
      </w:pPr>
    </w:p>
    <w:p w14:paraId="606B0CE1" w14:textId="77777777" w:rsidR="00C61716" w:rsidRPr="00184EB8" w:rsidRDefault="00C61716" w:rsidP="00724262">
      <w:pPr>
        <w:pStyle w:val="Nadpis2"/>
        <w:tabs>
          <w:tab w:val="clear" w:pos="0"/>
        </w:tabs>
        <w:ind w:left="990"/>
      </w:pPr>
      <w:bookmarkStart w:id="73" w:name="_Toc503797672"/>
      <w:r w:rsidRPr="00184EB8">
        <w:t>Cieľ</w:t>
      </w:r>
      <w:bookmarkEnd w:id="73"/>
    </w:p>
    <w:p w14:paraId="05DA0F00" w14:textId="02E1E03E" w:rsidR="00C61716" w:rsidRPr="00184EB8" w:rsidRDefault="00C61716" w:rsidP="002E24FE">
      <w:pPr>
        <w:pStyle w:val="BodyText1"/>
        <w:spacing w:line="240" w:lineRule="auto"/>
        <w:rPr>
          <w:lang w:val="sk-SK"/>
        </w:rPr>
      </w:pPr>
      <w:r w:rsidRPr="00184EB8">
        <w:rPr>
          <w:lang w:val="sk-SK"/>
        </w:rPr>
        <w:t>Príručka pre odborného hodnotiteľa je základný riadiaci dokument, ktorý upravuje spôsob a postupy odborného hodnotenia, ktoré sú záväzné pre každého odborného hodnotiteľa. Predstavuje metodický návod pre odborného hodnotiteľa pri posudzovaní alebo hodnotení ŽoNFP v rámci OPII. Príručku pre odborného hodnotiteľa vypracováva a aktualizuje MDV SR ako RO OPII, ktorý je poskytovateľom pomoci.</w:t>
      </w:r>
    </w:p>
    <w:p w14:paraId="197E1EC3" w14:textId="77777777" w:rsidR="00C61716" w:rsidRPr="00184EB8" w:rsidRDefault="00C61716" w:rsidP="002E24FE">
      <w:pPr>
        <w:pStyle w:val="BodyText1"/>
        <w:spacing w:line="240" w:lineRule="auto"/>
        <w:rPr>
          <w:lang w:val="sk-SK"/>
        </w:rPr>
      </w:pPr>
      <w:r w:rsidRPr="00184EB8">
        <w:rPr>
          <w:lang w:val="sk-SK"/>
        </w:rPr>
        <w:t>Cieľom príručky je oboznámiť odborných hodnotiteľov s ich povinnosťami, činnosťou a metodikou pri odbornom hodnotení ŽoNFP, ktoré splnili podmienky kontroly administratívneho overovania, ako aj s organizačným zabezpečením počas procesu odborného hodnotenia.</w:t>
      </w:r>
    </w:p>
    <w:p w14:paraId="166ED551" w14:textId="77777777" w:rsidR="00C61716" w:rsidRPr="00184EB8" w:rsidRDefault="00C61716" w:rsidP="002E24FE">
      <w:pPr>
        <w:pStyle w:val="BodyText1"/>
        <w:spacing w:line="240" w:lineRule="auto"/>
        <w:rPr>
          <w:lang w:val="sk-SK"/>
        </w:rPr>
      </w:pPr>
      <w:r w:rsidRPr="00C61716">
        <w:rPr>
          <w:noProof/>
          <w:lang w:val="sk-SK" w:eastAsia="sk-SK"/>
        </w:rPr>
        <w:drawing>
          <wp:inline distT="0" distB="0" distL="0" distR="0" wp14:anchorId="0B0E90C7" wp14:editId="48D4DEAF">
            <wp:extent cx="5752465" cy="1616075"/>
            <wp:effectExtent l="0" t="0" r="635"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2465" cy="1616075"/>
                    </a:xfrm>
                    <a:prstGeom prst="rect">
                      <a:avLst/>
                    </a:prstGeom>
                    <a:noFill/>
                    <a:ln>
                      <a:noFill/>
                    </a:ln>
                  </pic:spPr>
                </pic:pic>
              </a:graphicData>
            </a:graphic>
          </wp:inline>
        </w:drawing>
      </w:r>
      <w:r w:rsidRPr="00184EB8">
        <w:rPr>
          <w:rStyle w:val="Odkaznapoznmkupodiarou"/>
          <w:lang w:val="sk-SK"/>
        </w:rPr>
        <w:footnoteReference w:id="1"/>
      </w:r>
    </w:p>
    <w:p w14:paraId="34FA39ED"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Účelom odborného hodnotenia ŽoNFP je odborné, nezávislé, objektívne, transparentné a spätne overiteľné posúdenie navrhovaného projektu na základe hodnotiacich kritérií schválených Monitorovacím výborom OPII. Hodnotiace kritériá ŽoNFP navrhnuté RO OPII, vrátane spôsobu ich aplikácie, ako aj každej ich zmeny schvaľuje monitorovací výbor v zmysle čl. 110 ods. 2 písm. a) </w:t>
      </w:r>
      <w:r w:rsidRPr="00184EB8">
        <w:t>všeobecného nariadenia.</w:t>
      </w:r>
    </w:p>
    <w:p w14:paraId="7E8D0718" w14:textId="77777777" w:rsidR="00C61716" w:rsidRPr="00184EB8" w:rsidRDefault="00C61716" w:rsidP="002E24FE">
      <w:pPr>
        <w:pStyle w:val="BodyText1"/>
        <w:spacing w:line="240" w:lineRule="auto"/>
        <w:rPr>
          <w:lang w:val="sk-SK"/>
        </w:rPr>
      </w:pPr>
    </w:p>
    <w:p w14:paraId="0356274C" w14:textId="77777777" w:rsidR="00C61716" w:rsidRPr="00184EB8" w:rsidRDefault="00C61716" w:rsidP="002E24FE">
      <w:pPr>
        <w:pStyle w:val="Default"/>
        <w:jc w:val="both"/>
        <w:rPr>
          <w:b/>
          <w:sz w:val="20"/>
        </w:rPr>
      </w:pPr>
      <w:r w:rsidRPr="00184EB8">
        <w:rPr>
          <w:b/>
          <w:sz w:val="20"/>
        </w:rPr>
        <w:t>Hodnotiace kritériá ŽoNFP</w:t>
      </w:r>
      <w:r w:rsidRPr="00184EB8" w:rsidDel="00B11071">
        <w:rPr>
          <w:b/>
          <w:sz w:val="20"/>
        </w:rPr>
        <w:t xml:space="preserve"> </w:t>
      </w:r>
      <w:r w:rsidRPr="00184EB8">
        <w:rPr>
          <w:b/>
          <w:sz w:val="20"/>
        </w:rPr>
        <w:t>sú stanovené v prílohe zverejneného vyzvania ako podmienka poskytnutia príspevku.</w:t>
      </w:r>
    </w:p>
    <w:p w14:paraId="1B2E4097" w14:textId="77777777" w:rsidR="00C61716" w:rsidRPr="00184EB8" w:rsidRDefault="00C61716" w:rsidP="002E24FE">
      <w:pPr>
        <w:pStyle w:val="BodyText1"/>
        <w:spacing w:line="240" w:lineRule="auto"/>
        <w:rPr>
          <w:lang w:val="sk-SK"/>
        </w:rPr>
      </w:pPr>
      <w:r w:rsidRPr="00184EB8">
        <w:rPr>
          <w:lang w:val="sk-SK"/>
        </w:rPr>
        <w:t xml:space="preserve">Podľa zákona č. 575/2001 Z. z. o organizácii činnosti vlády a organizácii ústrednej štátnej správy v znení neskorších predpisov sú aktivity financované z OPII v pôsobnosti MDV SR. Vychádzajúc z predmetného zákona má OPII charakter sektorového operačného programu, ktorý rieši požiadavky na úrovni kompetencií štátu/ministerstva, predovšetkým ako súboru opatrení v oblasti dopravnej infraštruktúry a v oblasti zlepšovania prístupu k informačným a komunikačným technológiám a zlepšovanie ich využívania a kvality. Cieľom OPII je podpora trvalo udržateľnej mobility, hospodárskeho rastu, tvorby pracovných miest a zlepšenie podnikateľského prostredia </w:t>
      </w:r>
      <w:r w:rsidRPr="00184EB8">
        <w:rPr>
          <w:lang w:val="sk-SK"/>
        </w:rPr>
        <w:lastRenderedPageBreak/>
        <w:t>prostredníctvom rozvoja dopravnej infraštruktúry, rozvoja verejnej osobnej dopravy a rozvoja informačnej spoločnosti.</w:t>
      </w:r>
    </w:p>
    <w:p w14:paraId="58709A40"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Hodnotiace kritériá pre jednotlivé oblasti podpory OPII boli navrhnuté a schválené MV OPII vo forme univerzálne aplikovateľných modelov pre nasledovné typy projektov:</w:t>
      </w:r>
    </w:p>
    <w:p w14:paraId="72DA6855" w14:textId="77777777" w:rsidR="00C61716" w:rsidRPr="00184EB8" w:rsidRDefault="00C61716" w:rsidP="00724262">
      <w:pPr>
        <w:pStyle w:val="Odsekzoznamu"/>
        <w:widowControl w:val="0"/>
        <w:numPr>
          <w:ilvl w:val="0"/>
          <w:numId w:val="44"/>
        </w:numPr>
        <w:autoSpaceDE w:val="0"/>
        <w:autoSpaceDN w:val="0"/>
        <w:adjustRightInd w:val="0"/>
        <w:spacing w:before="0" w:line="240" w:lineRule="auto"/>
        <w:jc w:val="both"/>
        <w:rPr>
          <w:rFonts w:eastAsia="Times New Roman" w:cs="Times New Roman"/>
          <w:color w:val="000000"/>
          <w:szCs w:val="48"/>
        </w:rPr>
      </w:pPr>
      <w:r w:rsidRPr="00184EB8">
        <w:rPr>
          <w:rFonts w:eastAsia="Times New Roman" w:cs="Times New Roman"/>
          <w:color w:val="000000"/>
          <w:szCs w:val="48"/>
        </w:rPr>
        <w:t>národné projekty, </w:t>
      </w:r>
    </w:p>
    <w:p w14:paraId="3FE171FA" w14:textId="77777777" w:rsidR="00C61716" w:rsidRPr="00184EB8" w:rsidRDefault="00C61716">
      <w:pPr>
        <w:pStyle w:val="Odsekzoznamu"/>
        <w:widowControl w:val="0"/>
        <w:numPr>
          <w:ilvl w:val="0"/>
          <w:numId w:val="44"/>
        </w:numPr>
        <w:autoSpaceDE w:val="0"/>
        <w:autoSpaceDN w:val="0"/>
        <w:adjustRightInd w:val="0"/>
        <w:spacing w:before="0" w:line="240" w:lineRule="auto"/>
        <w:jc w:val="both"/>
        <w:rPr>
          <w:rFonts w:eastAsia="Times New Roman" w:cs="Times New Roman"/>
          <w:color w:val="000000"/>
          <w:szCs w:val="48"/>
        </w:rPr>
      </w:pPr>
      <w:r w:rsidRPr="00184EB8">
        <w:rPr>
          <w:rFonts w:eastAsia="Times New Roman" w:cs="Times New Roman"/>
          <w:color w:val="000000"/>
          <w:szCs w:val="48"/>
        </w:rPr>
        <w:t>veľké projekty,</w:t>
      </w:r>
    </w:p>
    <w:p w14:paraId="46DE4947" w14:textId="77777777" w:rsidR="00C61716" w:rsidRPr="00184EB8" w:rsidRDefault="00C61716">
      <w:pPr>
        <w:pStyle w:val="Odsekzoznamu"/>
        <w:widowControl w:val="0"/>
        <w:numPr>
          <w:ilvl w:val="0"/>
          <w:numId w:val="44"/>
        </w:numPr>
        <w:autoSpaceDE w:val="0"/>
        <w:autoSpaceDN w:val="0"/>
        <w:adjustRightInd w:val="0"/>
        <w:spacing w:before="0" w:line="240" w:lineRule="auto"/>
        <w:jc w:val="both"/>
        <w:rPr>
          <w:rFonts w:eastAsia="Times New Roman" w:cs="Times New Roman"/>
          <w:color w:val="000000"/>
          <w:szCs w:val="48"/>
        </w:rPr>
      </w:pPr>
      <w:r w:rsidRPr="00184EB8">
        <w:rPr>
          <w:rFonts w:eastAsia="Times New Roman" w:cs="Times New Roman"/>
          <w:color w:val="000000"/>
          <w:szCs w:val="48"/>
        </w:rPr>
        <w:t xml:space="preserve">projekty technickej pomoci. </w:t>
      </w:r>
    </w:p>
    <w:p w14:paraId="58AE113E" w14:textId="77777777" w:rsidR="00C61716" w:rsidRPr="00184EB8" w:rsidRDefault="00C61716" w:rsidP="002E24FE">
      <w:pPr>
        <w:pStyle w:val="BodyText1"/>
        <w:spacing w:line="240" w:lineRule="auto"/>
        <w:rPr>
          <w:lang w:val="sk-SK" w:eastAsia="cs-CZ"/>
        </w:rPr>
      </w:pPr>
      <w:r w:rsidRPr="00184EB8">
        <w:rPr>
          <w:lang w:val="sk-SK" w:eastAsia="cs-CZ"/>
        </w:rPr>
        <w:t xml:space="preserve">RO OPII pri implementácii operačného programu </w:t>
      </w:r>
      <w:r w:rsidRPr="00184EB8">
        <w:rPr>
          <w:lang w:val="sk-SK"/>
        </w:rPr>
        <w:t>vyhlasuje vyzvania na predkladanie ŽoNFP a rešpektuje</w:t>
      </w:r>
      <w:r w:rsidRPr="00184EB8">
        <w:rPr>
          <w:b/>
          <w:lang w:val="sk-SK" w:eastAsia="cs-CZ"/>
        </w:rPr>
        <w:t xml:space="preserve"> zoznam národných a veľkých projektov OPII</w:t>
      </w:r>
      <w:r w:rsidRPr="00184EB8">
        <w:rPr>
          <w:lang w:val="sk-SK" w:eastAsia="cs-CZ"/>
        </w:rPr>
        <w:t>.</w:t>
      </w:r>
    </w:p>
    <w:p w14:paraId="28D8594E" w14:textId="77777777" w:rsidR="00C61716" w:rsidRPr="00184EB8" w:rsidRDefault="00C61716" w:rsidP="002E24FE">
      <w:pPr>
        <w:pStyle w:val="BodyText1"/>
        <w:spacing w:line="240" w:lineRule="auto"/>
        <w:rPr>
          <w:lang w:val="sk-SK"/>
        </w:rPr>
      </w:pPr>
      <w:r w:rsidRPr="00184EB8">
        <w:rPr>
          <w:b/>
          <w:lang w:val="sk-SK"/>
        </w:rPr>
        <w:t>Národné projekty</w:t>
      </w:r>
      <w:r w:rsidRPr="00184EB8">
        <w:rPr>
          <w:lang w:val="sk-SK"/>
        </w:rPr>
        <w:t xml:space="preserve"> sú projekty, ktoré realizuje na návrh poskytovateľa prijímateľ, určený v OPII, alebo ktorého kompetencie spojené s realizáciou projektu vyplývajú priamo z osobitných predpisov. Zámery národných projektov sú schválené MV OPII resp. „Riadiacim výborom prioritných osí 1 až 6 Operačného programu Integrovaná infraštruktúra“ ako osobitnou komisiou zriadenou pod MV OPII</w:t>
      </w:r>
      <w:r w:rsidRPr="00184EB8">
        <w:rPr>
          <w:rStyle w:val="Odkaznapoznmkupodiarou"/>
          <w:lang w:val="sk-SK"/>
        </w:rPr>
        <w:footnoteReference w:id="2"/>
      </w:r>
      <w:r w:rsidRPr="00184EB8">
        <w:rPr>
          <w:lang w:val="sk-SK"/>
        </w:rPr>
        <w:t xml:space="preserve">. </w:t>
      </w:r>
    </w:p>
    <w:p w14:paraId="0EE6E0C0" w14:textId="77777777" w:rsidR="00C61716" w:rsidRPr="00184EB8" w:rsidRDefault="00C61716" w:rsidP="002E24FE">
      <w:pPr>
        <w:pStyle w:val="BodyText1"/>
        <w:spacing w:line="240" w:lineRule="auto"/>
        <w:rPr>
          <w:lang w:val="sk-SK"/>
        </w:rPr>
      </w:pPr>
      <w:r w:rsidRPr="00184EB8">
        <w:rPr>
          <w:b/>
          <w:lang w:val="sk-SK"/>
        </w:rPr>
        <w:t>Veľké projekty</w:t>
      </w:r>
      <w:r w:rsidRPr="00184EB8">
        <w:rPr>
          <w:lang w:val="sk-SK"/>
        </w:rPr>
        <w:t xml:space="preserve"> sú vypracované a predkladané na RO OPII v rámci indikatívneho zoznamu veľkých projektov, ktoré schvaľuje Európska komisia ako súčasť OPII</w:t>
      </w:r>
      <w:r w:rsidRPr="00184EB8">
        <w:rPr>
          <w:rStyle w:val="Odkaznapoznmkupodiarou"/>
          <w:lang w:val="sk-SK"/>
        </w:rPr>
        <w:footnoteReference w:id="3"/>
      </w:r>
      <w:r w:rsidRPr="00184EB8">
        <w:rPr>
          <w:lang w:val="sk-SK"/>
        </w:rPr>
        <w:t>.</w:t>
      </w:r>
      <w:r w:rsidRPr="00184EB8">
        <w:rPr>
          <w:bCs/>
          <w:lang w:val="sk-SK"/>
        </w:rPr>
        <w:t xml:space="preserve"> </w:t>
      </w:r>
    </w:p>
    <w:p w14:paraId="4A48F04E" w14:textId="77777777" w:rsidR="00C61716" w:rsidRPr="00184EB8" w:rsidRDefault="00C61716" w:rsidP="002E24FE">
      <w:pPr>
        <w:pStyle w:val="BodyText1"/>
        <w:spacing w:line="240" w:lineRule="auto"/>
        <w:rPr>
          <w:lang w:val="sk-SK"/>
        </w:rPr>
      </w:pPr>
      <w:r w:rsidRPr="00184EB8">
        <w:rPr>
          <w:lang w:val="sk-SK"/>
        </w:rPr>
        <w:t xml:space="preserve">Pod pojmom </w:t>
      </w:r>
      <w:r w:rsidRPr="00184EB8">
        <w:rPr>
          <w:b/>
          <w:lang w:val="sk-SK"/>
        </w:rPr>
        <w:t>veľký projekt</w:t>
      </w:r>
      <w:r w:rsidRPr="00184EB8">
        <w:rPr>
          <w:lang w:val="sk-SK"/>
        </w:rPr>
        <w:t xml:space="preserve"> je chápaný projekt financovaný z EFRR alebo Kohézneho fondu podľa čl. 100 všeobecného nariadenia, ktorého celkové oprávnené náklady presahujú 75 mil. EUR. Zoznam projektov v OPII reflektuje základné strategické dokumenty pre oblasť dopravy na roky 2014 – 2020, ako aj odporúčania EK, obsah Národného programu reforiem Slovenskej republiky, agendu Stratégia Európa 2020, vládou SR schválené koncepčné dokumenty</w:t>
      </w:r>
      <w:r w:rsidRPr="00184EB8">
        <w:rPr>
          <w:bCs/>
          <w:lang w:val="sk-SK"/>
        </w:rPr>
        <w:t xml:space="preserve">, </w:t>
      </w:r>
      <w:r w:rsidRPr="00184EB8">
        <w:rPr>
          <w:lang w:val="sk-SK"/>
        </w:rPr>
        <w:t>záväzky SR voči EÚ, medzinárodné zmluvné záväzky.</w:t>
      </w:r>
    </w:p>
    <w:p w14:paraId="6B37AFE8"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Východiskovým dokumentom pre túto príručku je schválený dokument „Hodnotiace kritériá - Operačný program Integrovaná infraštruktúra prioritná os 1 až 6 – národné projekty, veľké projekty a prioritná os 8 technická pomoc“.</w:t>
      </w:r>
    </w:p>
    <w:p w14:paraId="526453BD" w14:textId="77777777" w:rsidR="00C61716" w:rsidRPr="00184EB8" w:rsidRDefault="00C61716" w:rsidP="002E24FE">
      <w:pPr>
        <w:pStyle w:val="BodyText1"/>
        <w:spacing w:line="240" w:lineRule="auto"/>
        <w:rPr>
          <w:lang w:val="sk-SK"/>
        </w:rPr>
      </w:pPr>
      <w:r w:rsidRPr="00184EB8">
        <w:rPr>
          <w:lang w:val="sk-SK"/>
        </w:rPr>
        <w:t xml:space="preserve">Všeobecným pravidlom uplatňovaným pri implementácii projektov OPII a zároveň nevyhnutnou podmienkou pre priznanie NFP bude, aby prijímatelia pred predložením veľkého investičného projektu na schválenie preukázali existenciu relevantnej štúdie realizovateľnosti a jej akceptovateľnosť pre EK. Štúdie by mali potvrdzovať správnosť navrhovaného riešenia, a to z dopravného, technického, ekonomického a environmentálneho hľadiska. </w:t>
      </w:r>
    </w:p>
    <w:p w14:paraId="6DED4842" w14:textId="77777777" w:rsidR="00C61716" w:rsidRPr="00184EB8" w:rsidRDefault="00C61716" w:rsidP="002E24FE">
      <w:pPr>
        <w:pStyle w:val="BodyText1"/>
        <w:spacing w:line="240" w:lineRule="auto"/>
        <w:rPr>
          <w:lang w:val="sk-SK"/>
        </w:rPr>
      </w:pPr>
      <w:r w:rsidRPr="00184EB8">
        <w:rPr>
          <w:lang w:val="sk-SK"/>
        </w:rPr>
        <w:t>Hodnotiace kritériá ŽoNFP ako aj táto príručka platí taktiež aj pre projekty neinvestičného charakteru (projektová dokumentácia atď. vypracovávané ku konkrétnym projektom definovaným v zozname projektov a financované z príslušných prioritných osí).</w:t>
      </w:r>
    </w:p>
    <w:p w14:paraId="42F9FA92" w14:textId="77777777" w:rsidR="00C61716" w:rsidRPr="00184EB8" w:rsidRDefault="00C61716"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Úlohou tejto príručky je v maximálnej možnej miere zabezpečiť jednotný, dostatočne detailný a štandardizovaný výkon odborného hodnotenia v záujme eliminácie subjektívneho ľudského faktora a zabezpečenia správnosti aplikácie schválených hodnotiacich kritérií ŽoNFP.</w:t>
      </w:r>
    </w:p>
    <w:p w14:paraId="69ECAB1A" w14:textId="77777777" w:rsidR="00C61716" w:rsidRPr="002E24FE" w:rsidRDefault="00C61716" w:rsidP="002E24FE">
      <w:pPr>
        <w:pStyle w:val="BodyText1"/>
        <w:spacing w:line="240" w:lineRule="auto"/>
      </w:pPr>
    </w:p>
    <w:p w14:paraId="00CEF7E4" w14:textId="2E7B95E7" w:rsidR="006E3283" w:rsidRPr="00184EB8" w:rsidRDefault="008007F4">
      <w:pPr>
        <w:pStyle w:val="Nadpis1"/>
      </w:pPr>
      <w:bookmarkStart w:id="74" w:name="_Toc499195309"/>
      <w:bookmarkStart w:id="75" w:name="_Toc499195489"/>
      <w:bookmarkStart w:id="76" w:name="_Toc499195310"/>
      <w:bookmarkStart w:id="77" w:name="_Toc499195490"/>
      <w:bookmarkStart w:id="78" w:name="_Toc499195311"/>
      <w:bookmarkStart w:id="79" w:name="_Toc499195491"/>
      <w:bookmarkStart w:id="80" w:name="_Toc499195312"/>
      <w:bookmarkStart w:id="81" w:name="_Toc499195492"/>
      <w:bookmarkStart w:id="82" w:name="_Toc499195313"/>
      <w:bookmarkStart w:id="83" w:name="_Toc499195493"/>
      <w:bookmarkStart w:id="84" w:name="_Toc499195314"/>
      <w:bookmarkStart w:id="85" w:name="_Toc499195494"/>
      <w:bookmarkStart w:id="86" w:name="_Toc499195315"/>
      <w:bookmarkStart w:id="87" w:name="_Toc499195495"/>
      <w:bookmarkStart w:id="88" w:name="_Toc499195316"/>
      <w:bookmarkStart w:id="89" w:name="_Toc499195496"/>
      <w:bookmarkStart w:id="90" w:name="_Toc499195317"/>
      <w:bookmarkStart w:id="91" w:name="_Toc499195497"/>
      <w:bookmarkStart w:id="92" w:name="_Toc499195318"/>
      <w:bookmarkStart w:id="93" w:name="_Toc499195498"/>
      <w:bookmarkStart w:id="94" w:name="_Toc499195319"/>
      <w:bookmarkStart w:id="95" w:name="_Toc499195499"/>
      <w:bookmarkStart w:id="96" w:name="_Toc499195320"/>
      <w:bookmarkStart w:id="97" w:name="_Toc499195500"/>
      <w:bookmarkStart w:id="98" w:name="_Toc499195321"/>
      <w:bookmarkStart w:id="99" w:name="_Toc499195501"/>
      <w:bookmarkStart w:id="100" w:name="_Toc499195322"/>
      <w:bookmarkStart w:id="101" w:name="_Toc499195502"/>
      <w:bookmarkStart w:id="102" w:name="_Toc499195323"/>
      <w:bookmarkStart w:id="103" w:name="_Toc499195503"/>
      <w:bookmarkStart w:id="104" w:name="_Toc499195324"/>
      <w:bookmarkStart w:id="105" w:name="_Toc499195504"/>
      <w:bookmarkStart w:id="106" w:name="_Toc499195325"/>
      <w:bookmarkStart w:id="107" w:name="_Toc499195505"/>
      <w:bookmarkStart w:id="108" w:name="_Toc499195326"/>
      <w:bookmarkStart w:id="109" w:name="_Toc499195506"/>
      <w:bookmarkStart w:id="110" w:name="_Toc499195327"/>
      <w:bookmarkStart w:id="111" w:name="_Toc499195507"/>
      <w:bookmarkStart w:id="112" w:name="_Toc499195328"/>
      <w:bookmarkStart w:id="113" w:name="_Toc499195508"/>
      <w:bookmarkStart w:id="114" w:name="_Toc499195329"/>
      <w:bookmarkStart w:id="115" w:name="_Toc499195509"/>
      <w:bookmarkStart w:id="116" w:name="_Toc499195330"/>
      <w:bookmarkStart w:id="117" w:name="_Toc499195510"/>
      <w:bookmarkStart w:id="118" w:name="_Toc499195331"/>
      <w:bookmarkStart w:id="119" w:name="_Toc499195511"/>
      <w:bookmarkStart w:id="120" w:name="_Toc499195332"/>
      <w:bookmarkStart w:id="121" w:name="_Toc499195512"/>
      <w:bookmarkStart w:id="122" w:name="_Toc499195333"/>
      <w:bookmarkStart w:id="123" w:name="_Toc499195513"/>
      <w:bookmarkStart w:id="124" w:name="_Toc499195334"/>
      <w:bookmarkStart w:id="125" w:name="_Toc499195514"/>
      <w:bookmarkStart w:id="126" w:name="_Toc499195335"/>
      <w:bookmarkStart w:id="127" w:name="_Toc499195515"/>
      <w:bookmarkStart w:id="128" w:name="_Toc499195336"/>
      <w:bookmarkStart w:id="129" w:name="_Toc499195516"/>
      <w:bookmarkStart w:id="130" w:name="_Toc499195337"/>
      <w:bookmarkStart w:id="131" w:name="_Toc499195517"/>
      <w:bookmarkStart w:id="132" w:name="_Toc499195338"/>
      <w:bookmarkStart w:id="133" w:name="_Toc499195518"/>
      <w:bookmarkStart w:id="134" w:name="_Toc499195339"/>
      <w:bookmarkStart w:id="135" w:name="_Toc499195519"/>
      <w:bookmarkStart w:id="136" w:name="_Toc499195340"/>
      <w:bookmarkStart w:id="137" w:name="_Toc499195520"/>
      <w:bookmarkStart w:id="138" w:name="_Toc499195341"/>
      <w:bookmarkStart w:id="139" w:name="_Toc499195521"/>
      <w:bookmarkStart w:id="140" w:name="_Toc499195342"/>
      <w:bookmarkStart w:id="141" w:name="_Toc499195522"/>
      <w:bookmarkStart w:id="142" w:name="_Toc499195343"/>
      <w:bookmarkStart w:id="143" w:name="_Toc499195523"/>
      <w:bookmarkStart w:id="144" w:name="_Toc499195344"/>
      <w:bookmarkStart w:id="145" w:name="_Toc499195524"/>
      <w:bookmarkStart w:id="146" w:name="_Toc5037976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lastRenderedPageBreak/>
        <w:t>Všeobecné informácie k odbornému hodnoteniu žiadostí o NFP</w:t>
      </w:r>
      <w:bookmarkEnd w:id="146"/>
    </w:p>
    <w:p w14:paraId="34C9E18B" w14:textId="1D00050D" w:rsidR="006E3283" w:rsidRPr="00184EB8" w:rsidRDefault="00F9772A" w:rsidP="00724262">
      <w:pPr>
        <w:pStyle w:val="Nadpis2"/>
        <w:tabs>
          <w:tab w:val="clear" w:pos="0"/>
        </w:tabs>
        <w:ind w:left="990"/>
      </w:pPr>
      <w:bookmarkStart w:id="147" w:name="_Toc503797674"/>
      <w:bookmarkStart w:id="148" w:name="_Toc503797675"/>
      <w:bookmarkStart w:id="149" w:name="_Toc503797676"/>
      <w:bookmarkStart w:id="150" w:name="_Toc503797677"/>
      <w:bookmarkStart w:id="151" w:name="_Toc503797678"/>
      <w:bookmarkStart w:id="152" w:name="_Toc503797679"/>
      <w:bookmarkStart w:id="153" w:name="_Toc503797680"/>
      <w:bookmarkStart w:id="154" w:name="_Toc503797681"/>
      <w:bookmarkStart w:id="155" w:name="_Toc503797682"/>
      <w:bookmarkStart w:id="156" w:name="_Toc503797683"/>
      <w:bookmarkEnd w:id="147"/>
      <w:bookmarkEnd w:id="148"/>
      <w:bookmarkEnd w:id="149"/>
      <w:bookmarkEnd w:id="150"/>
      <w:bookmarkEnd w:id="151"/>
      <w:bookmarkEnd w:id="152"/>
      <w:bookmarkEnd w:id="153"/>
      <w:bookmarkEnd w:id="154"/>
      <w:bookmarkEnd w:id="155"/>
      <w:r>
        <w:t>Základný popis práv a povinností odborných hodnotiteľov</w:t>
      </w:r>
      <w:bookmarkEnd w:id="156"/>
    </w:p>
    <w:p w14:paraId="3D2E27F6" w14:textId="13DCCB57" w:rsidR="00F9772A" w:rsidRDefault="00F9772A" w:rsidP="002E24FE">
      <w:pPr>
        <w:pStyle w:val="BodyText1"/>
        <w:spacing w:line="240" w:lineRule="auto"/>
        <w:rPr>
          <w:bCs/>
          <w:lang w:val="sk-SK"/>
        </w:rPr>
      </w:pPr>
      <w:r w:rsidRPr="00184EB8">
        <w:rPr>
          <w:lang w:val="sk-SK"/>
        </w:rPr>
        <w:t>Odborní hodnotitelia vykonávajú odborné hodnotenie ŽoNFP v súlade s touto príručkou.</w:t>
      </w:r>
      <w:r w:rsidRPr="00184EB8">
        <w:rPr>
          <w:bCs/>
          <w:lang w:val="sk-SK"/>
        </w:rPr>
        <w:t xml:space="preserve"> </w:t>
      </w:r>
    </w:p>
    <w:p w14:paraId="3D9EF3F9" w14:textId="780EB347" w:rsidR="00252E75" w:rsidRDefault="00252E75" w:rsidP="002E24FE">
      <w:pPr>
        <w:pStyle w:val="BodyText1"/>
        <w:spacing w:line="240" w:lineRule="auto"/>
        <w:rPr>
          <w:bCs/>
          <w:lang w:val="sk-SK"/>
        </w:rPr>
      </w:pPr>
      <w:r w:rsidRPr="002E24FE">
        <w:rPr>
          <w:bCs/>
          <w:u w:val="single"/>
          <w:lang w:val="sk-SK"/>
        </w:rPr>
        <w:t>Práva odborných hodnotiteľov</w:t>
      </w:r>
      <w:r>
        <w:rPr>
          <w:bCs/>
          <w:lang w:val="sk-SK"/>
        </w:rPr>
        <w:t>:</w:t>
      </w:r>
    </w:p>
    <w:p w14:paraId="7E393999" w14:textId="77777777" w:rsidR="00C82B74" w:rsidRDefault="00142F34" w:rsidP="002E24FE">
      <w:pPr>
        <w:pStyle w:val="BodyText1"/>
        <w:spacing w:before="0" w:after="0" w:line="240" w:lineRule="auto"/>
        <w:rPr>
          <w:lang w:val="sk-SK"/>
        </w:rPr>
      </w:pPr>
      <w:r w:rsidRPr="00173343">
        <w:rPr>
          <w:lang w:val="sk-SK"/>
        </w:rPr>
        <w:t>OH má právo</w:t>
      </w:r>
      <w:r w:rsidR="00C82B74">
        <w:rPr>
          <w:lang w:val="sk-SK"/>
        </w:rPr>
        <w:t>:</w:t>
      </w:r>
      <w:r w:rsidRPr="00173343">
        <w:rPr>
          <w:lang w:val="sk-SK"/>
        </w:rPr>
        <w:t xml:space="preserve"> </w:t>
      </w:r>
    </w:p>
    <w:p w14:paraId="1CF529AF" w14:textId="0EEC7178" w:rsidR="00252E75" w:rsidRPr="002E24FE" w:rsidRDefault="00142F34" w:rsidP="0054196F">
      <w:pPr>
        <w:pStyle w:val="BodyText1"/>
        <w:numPr>
          <w:ilvl w:val="0"/>
          <w:numId w:val="97"/>
        </w:numPr>
        <w:spacing w:before="0" w:after="0" w:line="240" w:lineRule="auto"/>
        <w:rPr>
          <w:lang w:val="sk-SK"/>
        </w:rPr>
      </w:pPr>
      <w:r w:rsidRPr="00173343">
        <w:rPr>
          <w:lang w:val="sk-SK"/>
        </w:rPr>
        <w:t>na poskytnutie potrebných</w:t>
      </w:r>
      <w:r w:rsidRPr="00724262">
        <w:rPr>
          <w:lang w:val="sk-SK"/>
        </w:rPr>
        <w:t xml:space="preserve"> podklad</w:t>
      </w:r>
      <w:r w:rsidRPr="00394810">
        <w:rPr>
          <w:lang w:val="sk-SK"/>
        </w:rPr>
        <w:t xml:space="preserve">ov a súčinnosti pri </w:t>
      </w:r>
      <w:r w:rsidRPr="002E24FE">
        <w:rPr>
          <w:lang w:val="sk-SK"/>
        </w:rPr>
        <w:t>pri výkone odborného hodnotenia</w:t>
      </w:r>
      <w:r w:rsidR="00C82B74">
        <w:rPr>
          <w:lang w:val="sk-SK"/>
        </w:rPr>
        <w:t>,</w:t>
      </w:r>
    </w:p>
    <w:p w14:paraId="1430D7C4" w14:textId="1763A5AF" w:rsidR="00E05228" w:rsidRPr="002E24FE" w:rsidRDefault="00E05228" w:rsidP="0054196F">
      <w:pPr>
        <w:pStyle w:val="BodyText1"/>
        <w:numPr>
          <w:ilvl w:val="0"/>
          <w:numId w:val="97"/>
        </w:numPr>
        <w:spacing w:before="0" w:after="0" w:line="240" w:lineRule="auto"/>
        <w:rPr>
          <w:lang w:val="sk-SK"/>
        </w:rPr>
      </w:pPr>
      <w:r w:rsidRPr="002E24FE">
        <w:rPr>
          <w:lang w:val="sk-SK"/>
        </w:rPr>
        <w:t>na oboznámenie s podmienkami a o spôsobom výkonu odborného hodnotenia</w:t>
      </w:r>
      <w:r w:rsidR="00C82B74">
        <w:rPr>
          <w:lang w:val="sk-SK"/>
        </w:rPr>
        <w:t>,</w:t>
      </w:r>
    </w:p>
    <w:p w14:paraId="68C1AFC6" w14:textId="4765F64B" w:rsidR="009B2155" w:rsidRDefault="009B2155" w:rsidP="0054196F">
      <w:pPr>
        <w:pStyle w:val="BodyText1"/>
        <w:numPr>
          <w:ilvl w:val="0"/>
          <w:numId w:val="97"/>
        </w:numPr>
        <w:spacing w:before="0" w:after="0" w:line="240" w:lineRule="auto"/>
        <w:rPr>
          <w:lang w:val="sk-SK"/>
        </w:rPr>
      </w:pPr>
      <w:r w:rsidRPr="00173343">
        <w:rPr>
          <w:lang w:val="sk-SK"/>
        </w:rPr>
        <w:t xml:space="preserve">na požiadanie zástupcu RO OPII o </w:t>
      </w:r>
      <w:r w:rsidRPr="002E24FE">
        <w:rPr>
          <w:lang w:val="sk-SK"/>
        </w:rPr>
        <w:t>dožiadanie doplňujúcich informácií od žiadateľa</w:t>
      </w:r>
      <w:r w:rsidR="00C82B74">
        <w:rPr>
          <w:lang w:val="sk-SK"/>
        </w:rPr>
        <w:t>,</w:t>
      </w:r>
    </w:p>
    <w:p w14:paraId="0144EE27" w14:textId="7EED0C15" w:rsidR="00355172" w:rsidRPr="00EC4368" w:rsidRDefault="00ED58BD" w:rsidP="0054196F">
      <w:pPr>
        <w:pStyle w:val="BodyText1"/>
        <w:numPr>
          <w:ilvl w:val="0"/>
          <w:numId w:val="97"/>
        </w:numPr>
        <w:spacing w:before="0" w:after="0" w:line="240" w:lineRule="auto"/>
        <w:rPr>
          <w:ins w:id="157" w:author="uzivatel" w:date="2020-11-30T15:19:00Z"/>
          <w:lang w:val="sk-SK"/>
        </w:rPr>
      </w:pPr>
      <w:r>
        <w:rPr>
          <w:lang w:val="sk-SK"/>
        </w:rPr>
        <w:t xml:space="preserve">v prípade nezhody odborných hodnotiteľov </w:t>
      </w:r>
      <w:r>
        <w:rPr>
          <w:szCs w:val="22"/>
        </w:rPr>
        <w:t>(t. j. neexistuje dohoda o  závere ohľadne niektorého z kritérií odborného hodnotenia</w:t>
      </w:r>
      <w:ins w:id="158" w:author="autor" w:date="2020-12-10T15:23:00Z">
        <w:r w:rsidR="00C00B1C">
          <w:rPr>
            <w:szCs w:val="22"/>
          </w:rPr>
          <w:t>)</w:t>
        </w:r>
      </w:ins>
      <w:ins w:id="159" w:author="autor" w:date="2020-12-10T15:24:00Z">
        <w:r w:rsidR="00C00B1C">
          <w:rPr>
            <w:szCs w:val="22"/>
          </w:rPr>
          <w:t xml:space="preserve"> </w:t>
        </w:r>
      </w:ins>
      <w:del w:id="160" w:author="autor" w:date="2020-12-10T15:24:00Z">
        <w:r w:rsidDel="00C00B1C">
          <w:rPr>
            <w:szCs w:val="22"/>
          </w:rPr>
          <w:delText>,</w:delText>
        </w:r>
      </w:del>
      <w:ins w:id="161" w:author="autor" w:date="2020-12-10T15:24:00Z">
        <w:r w:rsidR="00C00B1C">
          <w:rPr>
            <w:szCs w:val="22"/>
          </w:rPr>
          <w:t>sa</w:t>
        </w:r>
      </w:ins>
      <w:r>
        <w:rPr>
          <w:szCs w:val="22"/>
        </w:rPr>
        <w:t xml:space="preserve"> </w:t>
      </w:r>
      <w:ins w:id="162" w:author="autor" w:date="2020-12-10T15:24:00Z">
        <w:r w:rsidR="00C00B1C">
          <w:rPr>
            <w:szCs w:val="22"/>
          </w:rPr>
          <w:t>konkrétne hodnotenie s odôvodnením daného kritéria za každého OH samostatne zaznamená v spoločnom hodnotiacom hárku</w:t>
        </w:r>
      </w:ins>
      <w:del w:id="163" w:author="autor" w:date="2020-12-10T15:24:00Z">
        <w:r w:rsidDel="00C00B1C">
          <w:rPr>
            <w:szCs w:val="22"/>
          </w:rPr>
          <w:delText>ktorá má za následok nemožnosť odovzdať hodnotiaci hárok reprezentujúci spoločný postoj odborných hodnotiteľov)</w:delText>
        </w:r>
        <w:r w:rsidDel="00C00B1C">
          <w:rPr>
            <w:lang w:val="sk-SK"/>
          </w:rPr>
          <w:delText xml:space="preserve"> tento </w:delText>
        </w:r>
        <w:r w:rsidDel="00C00B1C">
          <w:rPr>
            <w:szCs w:val="22"/>
          </w:rPr>
          <w:delText>rozpor oznámiť písomne RO (písomné oznámenie rozporu zaznamenajú odborní hodnotitelia v hodnotiacom hárku)</w:delText>
        </w:r>
      </w:del>
    </w:p>
    <w:p w14:paraId="06767E23" w14:textId="39E2F2CE" w:rsidR="00ED58BD" w:rsidRPr="002E24FE" w:rsidRDefault="00355172" w:rsidP="0054196F">
      <w:pPr>
        <w:pStyle w:val="BodyText1"/>
        <w:numPr>
          <w:ilvl w:val="0"/>
          <w:numId w:val="97"/>
        </w:numPr>
        <w:spacing w:before="0" w:after="0" w:line="240" w:lineRule="auto"/>
        <w:rPr>
          <w:lang w:val="sk-SK"/>
        </w:rPr>
      </w:pPr>
      <w:ins w:id="164" w:author="uzivatel" w:date="2020-11-30T15:19:00Z">
        <w:r>
          <w:rPr>
            <w:szCs w:val="22"/>
          </w:rPr>
          <w:t>požiadať RO o umožnenie výkonu odborného hodnotenie aj mimo priestorov určených RO</w:t>
        </w:r>
      </w:ins>
      <w:ins w:id="165" w:author="uzivatel" w:date="2020-11-30T16:05:00Z">
        <w:r w:rsidR="00BC0181">
          <w:rPr>
            <w:szCs w:val="22"/>
          </w:rPr>
          <w:t xml:space="preserve"> OPII</w:t>
        </w:r>
      </w:ins>
      <w:r w:rsidR="00ED58BD">
        <w:rPr>
          <w:szCs w:val="22"/>
        </w:rPr>
        <w:t>.</w:t>
      </w:r>
    </w:p>
    <w:p w14:paraId="160279FE" w14:textId="670098DC" w:rsidR="00252E75" w:rsidRPr="00184EB8" w:rsidRDefault="00252E75" w:rsidP="002E24FE">
      <w:pPr>
        <w:pStyle w:val="BodyText1"/>
        <w:spacing w:line="240" w:lineRule="auto"/>
        <w:rPr>
          <w:bCs/>
          <w:lang w:val="sk-SK"/>
        </w:rPr>
      </w:pPr>
      <w:r w:rsidRPr="002E24FE">
        <w:rPr>
          <w:bCs/>
          <w:u w:val="single"/>
          <w:lang w:val="sk-SK"/>
        </w:rPr>
        <w:t>Povinnosti odborných hodnotiteľov</w:t>
      </w:r>
      <w:r>
        <w:rPr>
          <w:bCs/>
          <w:lang w:val="sk-SK"/>
        </w:rPr>
        <w:t>:</w:t>
      </w:r>
    </w:p>
    <w:p w14:paraId="001878F8" w14:textId="77777777" w:rsidR="00C82B74" w:rsidRDefault="00142F34" w:rsidP="002E24FE">
      <w:pPr>
        <w:pStyle w:val="BodyText1"/>
        <w:spacing w:before="0" w:after="0" w:line="240" w:lineRule="auto"/>
        <w:rPr>
          <w:lang w:val="sk-SK"/>
        </w:rPr>
      </w:pPr>
      <w:r>
        <w:rPr>
          <w:lang w:val="sk-SK"/>
        </w:rPr>
        <w:t>OH</w:t>
      </w:r>
      <w:r w:rsidR="00252E75" w:rsidRPr="00252E75">
        <w:rPr>
          <w:lang w:val="sk-SK"/>
        </w:rPr>
        <w:t xml:space="preserve"> </w:t>
      </w:r>
      <w:r>
        <w:rPr>
          <w:lang w:val="sk-SK"/>
        </w:rPr>
        <w:t>je povinný</w:t>
      </w:r>
      <w:r w:rsidR="00C82B74">
        <w:rPr>
          <w:lang w:val="sk-SK"/>
        </w:rPr>
        <w:t>:</w:t>
      </w:r>
      <w:r w:rsidR="00252E75" w:rsidRPr="00252E75">
        <w:rPr>
          <w:lang w:val="sk-SK"/>
        </w:rPr>
        <w:t xml:space="preserve"> </w:t>
      </w:r>
    </w:p>
    <w:p w14:paraId="239C3BD3" w14:textId="6528E733" w:rsidR="00142F34" w:rsidRDefault="00252E75" w:rsidP="0054196F">
      <w:pPr>
        <w:pStyle w:val="BodyText1"/>
        <w:numPr>
          <w:ilvl w:val="0"/>
          <w:numId w:val="98"/>
        </w:numPr>
        <w:spacing w:before="0" w:after="0" w:line="240" w:lineRule="auto"/>
        <w:rPr>
          <w:lang w:val="sk-SK"/>
        </w:rPr>
      </w:pPr>
      <w:r w:rsidRPr="00252E75">
        <w:rPr>
          <w:lang w:val="sk-SK"/>
        </w:rPr>
        <w:t xml:space="preserve">vykonávať </w:t>
      </w:r>
      <w:r w:rsidR="00142F34">
        <w:rPr>
          <w:lang w:val="sk-SK"/>
        </w:rPr>
        <w:t>odborné hodnotenie</w:t>
      </w:r>
      <w:r w:rsidRPr="00252E75">
        <w:rPr>
          <w:lang w:val="sk-SK"/>
        </w:rPr>
        <w:t xml:space="preserve"> osobne a v termíne určenom </w:t>
      </w:r>
      <w:r w:rsidR="00142F34">
        <w:rPr>
          <w:lang w:val="sk-SK"/>
        </w:rPr>
        <w:t>RO OPII</w:t>
      </w:r>
      <w:r w:rsidR="00C82B74">
        <w:rPr>
          <w:lang w:val="sk-SK"/>
        </w:rPr>
        <w:t>,</w:t>
      </w:r>
    </w:p>
    <w:p w14:paraId="21986EE5" w14:textId="228E0796" w:rsidR="00252E75" w:rsidRPr="00252E75" w:rsidRDefault="00252E75" w:rsidP="0054196F">
      <w:pPr>
        <w:pStyle w:val="BodyText1"/>
        <w:numPr>
          <w:ilvl w:val="0"/>
          <w:numId w:val="98"/>
        </w:numPr>
        <w:spacing w:before="0" w:after="0" w:line="240" w:lineRule="auto"/>
        <w:rPr>
          <w:lang w:val="sk-SK"/>
        </w:rPr>
      </w:pPr>
      <w:r w:rsidRPr="00252E75">
        <w:rPr>
          <w:lang w:val="sk-SK"/>
        </w:rPr>
        <w:t>pri plnení predmetu dohody spolupracovať s</w:t>
      </w:r>
      <w:r w:rsidR="00142F34">
        <w:rPr>
          <w:lang w:val="sk-SK"/>
        </w:rPr>
        <w:t>o zástupcom OPII</w:t>
      </w:r>
      <w:r w:rsidR="00C82B74">
        <w:rPr>
          <w:lang w:val="sk-SK"/>
        </w:rPr>
        <w:t>,</w:t>
      </w:r>
    </w:p>
    <w:p w14:paraId="6FE31DBB" w14:textId="793C1D3A"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dodržiavať predpisy vzťahujúce sa na </w:t>
      </w:r>
      <w:r w:rsidR="00142F34">
        <w:rPr>
          <w:lang w:val="sk-SK"/>
        </w:rPr>
        <w:t>výkon odborného hodnotenia</w:t>
      </w:r>
      <w:r w:rsidR="00C82B74">
        <w:rPr>
          <w:lang w:val="sk-SK"/>
        </w:rPr>
        <w:t>,</w:t>
      </w:r>
    </w:p>
    <w:p w14:paraId="76F88744" w14:textId="413AFBA5"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pri výkone svojej práce upozorniť </w:t>
      </w:r>
      <w:r w:rsidR="00142F34">
        <w:rPr>
          <w:lang w:val="sk-SK"/>
        </w:rPr>
        <w:t>zástupcu OPII</w:t>
      </w:r>
      <w:r w:rsidRPr="00252E75">
        <w:rPr>
          <w:lang w:val="sk-SK"/>
        </w:rPr>
        <w:t xml:space="preserve"> na zrejmú nevhodnosť jeho pokynov, ktoré by mohli mať za následok vznik škody</w:t>
      </w:r>
      <w:r w:rsidR="00142F34">
        <w:rPr>
          <w:lang w:val="sk-SK"/>
        </w:rPr>
        <w:t xml:space="preserve"> resp. na konanie v rozpore so zásadami </w:t>
      </w:r>
      <w:r w:rsidR="00142F34">
        <w:t>odborného hodnotenia žiadostí o NFP (uvedené v kap. 2.1 tejto příručky)</w:t>
      </w:r>
      <w:r w:rsidR="00C82B74">
        <w:rPr>
          <w:lang w:val="sk-SK"/>
        </w:rPr>
        <w:t>,</w:t>
      </w:r>
    </w:p>
    <w:p w14:paraId="7FEB17A6" w14:textId="44D1BB09" w:rsidR="00252E75" w:rsidRPr="00252E75" w:rsidRDefault="00252E75" w:rsidP="0054196F">
      <w:pPr>
        <w:pStyle w:val="BodyText1"/>
        <w:numPr>
          <w:ilvl w:val="0"/>
          <w:numId w:val="98"/>
        </w:numPr>
        <w:spacing w:before="0" w:after="0" w:line="240" w:lineRule="auto"/>
        <w:rPr>
          <w:lang w:val="sk-SK"/>
        </w:rPr>
      </w:pPr>
      <w:r w:rsidRPr="00252E75">
        <w:rPr>
          <w:lang w:val="sk-SK"/>
        </w:rPr>
        <w:t xml:space="preserve">zachovávať mlčanlivosť o dôverných informáciách a skutočnostiach, o ktorých sa dozvie v súvislosti s vykonávaním práce pre </w:t>
      </w:r>
      <w:r w:rsidR="00142F34">
        <w:rPr>
          <w:lang w:val="sk-SK"/>
        </w:rPr>
        <w:t>RO OPII</w:t>
      </w:r>
      <w:r w:rsidRPr="00252E75">
        <w:rPr>
          <w:lang w:val="sk-SK"/>
        </w:rPr>
        <w:t xml:space="preserve">, a ktoré v záujme </w:t>
      </w:r>
      <w:r w:rsidR="00142F34">
        <w:rPr>
          <w:lang w:val="sk-SK"/>
        </w:rPr>
        <w:t>RO OPII</w:t>
      </w:r>
      <w:r w:rsidRPr="00252E75">
        <w:rPr>
          <w:lang w:val="sk-SK"/>
        </w:rPr>
        <w:t xml:space="preserve"> nemožno oznámiť iným osobám, ak všeobecne záväzný právny predpis neustanovuje inak, pričom táto povinnosť trvá i po skončení </w:t>
      </w:r>
      <w:r w:rsidR="00142F34">
        <w:rPr>
          <w:lang w:val="sk-SK"/>
        </w:rPr>
        <w:t>výkonu odborného hodnotenia</w:t>
      </w:r>
      <w:r w:rsidR="00C82B74">
        <w:rPr>
          <w:lang w:val="sk-SK"/>
        </w:rPr>
        <w:t>,</w:t>
      </w:r>
    </w:p>
    <w:p w14:paraId="0E9B178B" w14:textId="1BC753FA" w:rsidR="008007F4" w:rsidRDefault="00252E75" w:rsidP="0054196F">
      <w:pPr>
        <w:pStyle w:val="BodyText1"/>
        <w:numPr>
          <w:ilvl w:val="0"/>
          <w:numId w:val="98"/>
        </w:numPr>
        <w:spacing w:before="0" w:after="0" w:line="240" w:lineRule="auto"/>
        <w:rPr>
          <w:lang w:val="sk-SK"/>
        </w:rPr>
      </w:pPr>
      <w:r w:rsidRPr="00252E75">
        <w:rPr>
          <w:lang w:val="sk-SK"/>
        </w:rPr>
        <w:t xml:space="preserve">písomne oznamovať </w:t>
      </w:r>
      <w:r w:rsidR="00142F34">
        <w:rPr>
          <w:lang w:val="sk-SK"/>
        </w:rPr>
        <w:t>RO OPII</w:t>
      </w:r>
      <w:r w:rsidRPr="00252E75">
        <w:rPr>
          <w:lang w:val="sk-SK"/>
        </w:rPr>
        <w:t xml:space="preserve"> bez zbytočného odkladu všetky zmeny, ktoré sa týkajú </w:t>
      </w:r>
      <w:r w:rsidR="00142F34">
        <w:rPr>
          <w:lang w:val="sk-SK"/>
        </w:rPr>
        <w:t>odborného hodnotenia</w:t>
      </w:r>
      <w:r w:rsidRPr="00252E75">
        <w:rPr>
          <w:lang w:val="sk-SK"/>
        </w:rPr>
        <w:t xml:space="preserve"> a súvisia s jej osobou</w:t>
      </w:r>
      <w:r w:rsidR="00C82B74">
        <w:rPr>
          <w:lang w:val="sk-SK"/>
        </w:rPr>
        <w:t>,</w:t>
      </w:r>
    </w:p>
    <w:p w14:paraId="60981777" w14:textId="09CAC09E" w:rsidR="00E05228" w:rsidRDefault="00E05228" w:rsidP="0054196F">
      <w:pPr>
        <w:pStyle w:val="BodyText1"/>
        <w:numPr>
          <w:ilvl w:val="0"/>
          <w:numId w:val="98"/>
        </w:numPr>
        <w:spacing w:before="0" w:after="0" w:line="240" w:lineRule="auto"/>
        <w:rPr>
          <w:szCs w:val="22"/>
        </w:rPr>
      </w:pPr>
      <w:r>
        <w:rPr>
          <w:szCs w:val="22"/>
        </w:rPr>
        <w:t>pred účasťou na odbornom hodnotení podpísať Čestné vyhlásenie o nestrannosti, zachovaní dôvernosti informácií a vylúčení konfliktu záujmov</w:t>
      </w:r>
      <w:r w:rsidR="00C82B74">
        <w:rPr>
          <w:szCs w:val="22"/>
        </w:rPr>
        <w:t>,</w:t>
      </w:r>
    </w:p>
    <w:p w14:paraId="34662EB3" w14:textId="62C57ADF" w:rsidR="00173343" w:rsidRDefault="00173343" w:rsidP="0054196F">
      <w:pPr>
        <w:pStyle w:val="BodyText1"/>
        <w:numPr>
          <w:ilvl w:val="0"/>
          <w:numId w:val="98"/>
        </w:numPr>
        <w:spacing w:before="0" w:after="0" w:line="240" w:lineRule="auto"/>
        <w:rPr>
          <w:szCs w:val="22"/>
        </w:rPr>
      </w:pPr>
      <w:r>
        <w:rPr>
          <w:lang w:val="sk-SK"/>
        </w:rPr>
        <w:t xml:space="preserve">v prípade </w:t>
      </w:r>
      <w:r>
        <w:rPr>
          <w:szCs w:val="22"/>
        </w:rPr>
        <w:t>konfliktu záujmov informovať o tejto skutočnosti RO OPII</w:t>
      </w:r>
      <w:r w:rsidR="00C82B74">
        <w:rPr>
          <w:szCs w:val="22"/>
        </w:rPr>
        <w:t>,</w:t>
      </w:r>
    </w:p>
    <w:p w14:paraId="640926FD" w14:textId="245F1CB4" w:rsidR="00E05228" w:rsidRDefault="00E05228" w:rsidP="0054196F">
      <w:pPr>
        <w:pStyle w:val="BodyText1"/>
        <w:numPr>
          <w:ilvl w:val="0"/>
          <w:numId w:val="98"/>
        </w:numPr>
        <w:spacing w:before="0" w:after="0" w:line="240" w:lineRule="auto"/>
        <w:rPr>
          <w:lang w:val="sk-SK"/>
        </w:rPr>
      </w:pPr>
      <w:r w:rsidRPr="00E05228">
        <w:rPr>
          <w:lang w:val="sk-SK"/>
        </w:rPr>
        <w:t>vykonáva</w:t>
      </w:r>
      <w:r>
        <w:rPr>
          <w:lang w:val="sk-SK"/>
        </w:rPr>
        <w:t>ť</w:t>
      </w:r>
      <w:r w:rsidRPr="00E05228">
        <w:rPr>
          <w:lang w:val="sk-SK"/>
        </w:rPr>
        <w:t xml:space="preserve"> odborné hodnotenie v priestoroch určených RO</w:t>
      </w:r>
      <w:r>
        <w:rPr>
          <w:lang w:val="sk-SK"/>
        </w:rPr>
        <w:t xml:space="preserve"> OPII</w:t>
      </w:r>
      <w:ins w:id="166" w:author="uzivatel" w:date="2020-11-30T15:23:00Z">
        <w:r w:rsidR="00355172">
          <w:rPr>
            <w:rStyle w:val="Odkaznapoznmkupodiarou"/>
            <w:lang w:val="sk-SK"/>
          </w:rPr>
          <w:footnoteReference w:id="4"/>
        </w:r>
      </w:ins>
      <w:r w:rsidRPr="00E05228">
        <w:rPr>
          <w:lang w:val="sk-SK"/>
        </w:rPr>
        <w:t xml:space="preserve">, pričom nie </w:t>
      </w:r>
      <w:r>
        <w:rPr>
          <w:lang w:val="sk-SK"/>
        </w:rPr>
        <w:t>je</w:t>
      </w:r>
      <w:r w:rsidRPr="00E05228">
        <w:rPr>
          <w:lang w:val="sk-SK"/>
        </w:rPr>
        <w:t xml:space="preserve"> oprávnen</w:t>
      </w:r>
      <w:r>
        <w:rPr>
          <w:lang w:val="sk-SK"/>
        </w:rPr>
        <w:t>ý</w:t>
      </w:r>
      <w:r w:rsidRPr="00E05228">
        <w:rPr>
          <w:lang w:val="sk-SK"/>
        </w:rPr>
        <w:t xml:space="preserve"> vynášať poskytnuté dokumenty mimo priestorov RO</w:t>
      </w:r>
      <w:r w:rsidR="00C82B74">
        <w:rPr>
          <w:lang w:val="sk-SK"/>
        </w:rPr>
        <w:t>,</w:t>
      </w:r>
      <w:ins w:id="168" w:author="uzivatel" w:date="2020-11-30T15:22:00Z">
        <w:r w:rsidR="00355172">
          <w:rPr>
            <w:lang w:val="sk-SK"/>
          </w:rPr>
          <w:t xml:space="preserve"> </w:t>
        </w:r>
      </w:ins>
    </w:p>
    <w:p w14:paraId="66B42D21" w14:textId="57C8F11F" w:rsidR="00ED58BD" w:rsidRDefault="00ED58BD" w:rsidP="0054196F">
      <w:pPr>
        <w:pStyle w:val="BodyText1"/>
        <w:numPr>
          <w:ilvl w:val="0"/>
          <w:numId w:val="98"/>
        </w:numPr>
        <w:spacing w:before="0" w:after="0" w:line="240" w:lineRule="auto"/>
        <w:rPr>
          <w:szCs w:val="22"/>
        </w:rPr>
      </w:pPr>
      <w:r>
        <w:rPr>
          <w:szCs w:val="22"/>
        </w:rPr>
        <w:t>ku každému hodnotiacemu kritériu uviesť slovný komentár, ktorý musí obsahovať jasné a čo najpresnejšie zdôvodnenie vyhodnotenia daného kritéria a uviesť odkaz na konkrétnu časť ŽoNFP, prílohu/prílohy ŽoNFP, resp. inú dokumentáciu, na základe ktorej OH vyhodnotil príslušné hodnotiace resp. vylučovacie kritérium</w:t>
      </w:r>
      <w:r w:rsidR="00C82B74">
        <w:rPr>
          <w:szCs w:val="22"/>
        </w:rPr>
        <w:t>,</w:t>
      </w:r>
    </w:p>
    <w:p w14:paraId="2F06BED9" w14:textId="418A23C2" w:rsidR="0058788F" w:rsidRDefault="0058788F" w:rsidP="0054196F">
      <w:pPr>
        <w:pStyle w:val="BodyText1"/>
        <w:numPr>
          <w:ilvl w:val="0"/>
          <w:numId w:val="98"/>
        </w:numPr>
        <w:spacing w:before="0" w:after="0" w:line="240" w:lineRule="auto"/>
        <w:rPr>
          <w:szCs w:val="22"/>
        </w:rPr>
      </w:pPr>
      <w:r>
        <w:rPr>
          <w:lang w:val="sk-SK"/>
        </w:rPr>
        <w:t>dodržiavať s</w:t>
      </w:r>
      <w:r w:rsidRPr="0058788F">
        <w:rPr>
          <w:lang w:val="sk-SK"/>
        </w:rPr>
        <w:t>úlad so základnými etickými princípmi – etický kódex odborného hodnotiteľa</w:t>
      </w:r>
      <w:r>
        <w:rPr>
          <w:lang w:val="sk-SK"/>
        </w:rPr>
        <w:t>, ktorý</w:t>
      </w:r>
      <w:r w:rsidRPr="0058788F">
        <w:rPr>
          <w:lang w:val="sk-SK"/>
        </w:rPr>
        <w:t xml:space="preserve"> je uvedený v prílohe č. 10.</w:t>
      </w:r>
    </w:p>
    <w:p w14:paraId="208978D2" w14:textId="26D27A4F" w:rsidR="00F65BE9" w:rsidRPr="002F3653" w:rsidRDefault="00F65BE9" w:rsidP="00F65BE9">
      <w:pPr>
        <w:pStyle w:val="Default"/>
        <w:spacing w:before="120" w:line="276" w:lineRule="auto"/>
        <w:jc w:val="both"/>
        <w:rPr>
          <w:rFonts w:ascii="Calibri" w:hAnsi="Calibri" w:cs="Calibri"/>
          <w:sz w:val="20"/>
          <w:szCs w:val="20"/>
        </w:rPr>
      </w:pPr>
      <w:r w:rsidRPr="00A66FEA">
        <w:rPr>
          <w:rFonts w:ascii="Calibri" w:hAnsi="Calibri" w:cs="Calibri"/>
          <w:sz w:val="20"/>
          <w:szCs w:val="20"/>
        </w:rPr>
        <w:t xml:space="preserve">OH je pri výkone odborného hodnotenia v zmysle tejto príručky povinný dodržiavať aj odporúčania RO k postupom odborného hodnotenia zverejneným v rámci dokumentu </w:t>
      </w:r>
      <w:r w:rsidRPr="00A66FEA">
        <w:rPr>
          <w:rFonts w:ascii="Calibri" w:hAnsi="Calibri" w:cs="Calibri"/>
          <w:i/>
          <w:sz w:val="20"/>
          <w:szCs w:val="20"/>
        </w:rPr>
        <w:t xml:space="preserve">Prehľad </w:t>
      </w:r>
      <w:r w:rsidR="007D096F" w:rsidRPr="00A66FEA">
        <w:rPr>
          <w:rFonts w:ascii="Calibri" w:hAnsi="Calibri" w:cs="Calibri"/>
          <w:i/>
          <w:sz w:val="20"/>
          <w:szCs w:val="20"/>
        </w:rPr>
        <w:t xml:space="preserve">nedostatkov a zistení z auditov, kontrol a certifikačných overovaní v oblasti odborného hodnotenia Žiadostí o poskytnutie </w:t>
      </w:r>
      <w:r w:rsidRPr="00A66FEA">
        <w:rPr>
          <w:rFonts w:ascii="Calibri" w:hAnsi="Calibri" w:cs="Calibri"/>
          <w:sz w:val="20"/>
          <w:szCs w:val="20"/>
        </w:rPr>
        <w:t>, ktorý je zverejnený na webovom sídle MDV SR</w:t>
      </w:r>
      <w:r w:rsidRPr="00A66FEA">
        <w:rPr>
          <w:rStyle w:val="Odkaznapoznmkupodiarou"/>
          <w:rFonts w:ascii="Calibri" w:hAnsi="Calibri" w:cs="Calibri"/>
          <w:sz w:val="20"/>
          <w:szCs w:val="20"/>
        </w:rPr>
        <w:footnoteReference w:id="5"/>
      </w:r>
      <w:r w:rsidRPr="00A66FEA">
        <w:rPr>
          <w:rFonts w:ascii="Calibri" w:hAnsi="Calibri" w:cs="Calibri"/>
          <w:sz w:val="20"/>
          <w:szCs w:val="20"/>
        </w:rPr>
        <w:t>.</w:t>
      </w:r>
    </w:p>
    <w:p w14:paraId="55C5CE55" w14:textId="77777777" w:rsidR="00F65BE9" w:rsidRDefault="00F65BE9" w:rsidP="002E24FE">
      <w:pPr>
        <w:pStyle w:val="BodyText1"/>
        <w:spacing w:before="0" w:after="0" w:line="240" w:lineRule="auto"/>
        <w:rPr>
          <w:lang w:val="sk-SK"/>
        </w:rPr>
      </w:pPr>
    </w:p>
    <w:p w14:paraId="607DB5B1" w14:textId="0C3E77CF" w:rsidR="00A01851" w:rsidRDefault="00A01851" w:rsidP="002E24FE">
      <w:pPr>
        <w:pStyle w:val="Nadpis2"/>
        <w:tabs>
          <w:tab w:val="clear" w:pos="0"/>
        </w:tabs>
        <w:ind w:left="990"/>
      </w:pPr>
      <w:bookmarkStart w:id="169" w:name="_Toc503797684"/>
      <w:r>
        <w:lastRenderedPageBreak/>
        <w:t>Predchádzanie konfliktu záujmov</w:t>
      </w:r>
      <w:bookmarkEnd w:id="169"/>
    </w:p>
    <w:p w14:paraId="7900633E" w14:textId="77777777" w:rsidR="00A01851" w:rsidRPr="00173343" w:rsidRDefault="00A01851" w:rsidP="002E24FE">
      <w:pPr>
        <w:pStyle w:val="BodyText1"/>
        <w:spacing w:line="240" w:lineRule="auto"/>
        <w:rPr>
          <w:lang w:val="sk-SK"/>
        </w:rPr>
      </w:pPr>
      <w:r w:rsidRPr="00173343">
        <w:rPr>
          <w:lang w:val="sk-SK"/>
        </w:rPr>
        <w:t>Konflikt záujmov upravuje § 46 zákona o príspevku z EŠIF.</w:t>
      </w:r>
    </w:p>
    <w:p w14:paraId="1EEC2BA0" w14:textId="77777777" w:rsidR="00A01851" w:rsidRDefault="00A01851" w:rsidP="002E24FE">
      <w:pPr>
        <w:pStyle w:val="BodyText1"/>
        <w:spacing w:line="240" w:lineRule="auto"/>
        <w:rPr>
          <w:lang w:val="sk-SK"/>
        </w:rPr>
      </w:pPr>
      <w:r w:rsidRPr="00173343">
        <w:rPr>
          <w:lang w:val="sk-SK"/>
        </w:rPr>
        <w:t xml:space="preserve">OH nesmie vykonávať odborné hodnotenie ŽoNFP, voči ktorej je zainteresovanou osobou v zmysle zákona o príspevku z EŠIF. </w:t>
      </w:r>
    </w:p>
    <w:p w14:paraId="5E306068" w14:textId="1B385FAF" w:rsidR="0058788F" w:rsidRDefault="0058788F" w:rsidP="0058788F">
      <w:pPr>
        <w:pStyle w:val="BodyText1"/>
        <w:spacing w:before="0" w:after="0" w:line="240" w:lineRule="auto"/>
        <w:rPr>
          <w:szCs w:val="22"/>
        </w:rPr>
      </w:pPr>
      <w:r>
        <w:rPr>
          <w:lang w:val="sk-SK"/>
        </w:rPr>
        <w:t>OH</w:t>
      </w:r>
      <w:r w:rsidRPr="00252E75">
        <w:rPr>
          <w:lang w:val="sk-SK"/>
        </w:rPr>
        <w:t xml:space="preserve"> </w:t>
      </w:r>
      <w:r>
        <w:rPr>
          <w:lang w:val="sk-SK"/>
        </w:rPr>
        <w:t>je povinný</w:t>
      </w:r>
      <w:r>
        <w:rPr>
          <w:szCs w:val="22"/>
        </w:rPr>
        <w:t xml:space="preserve"> podpísať Čestné vyhlásenie o nestrannosti, zachovaní dôvernosti informácií a vylúčení konfliktu záujmov uvedené v prílohe č. 6 a </w:t>
      </w:r>
      <w:r>
        <w:rPr>
          <w:lang w:val="sk-SK"/>
        </w:rPr>
        <w:t xml:space="preserve">v prípade </w:t>
      </w:r>
      <w:r>
        <w:rPr>
          <w:szCs w:val="22"/>
        </w:rPr>
        <w:t>konfliktu záujmov informovať o tejto skutočnosti RO OPII.</w:t>
      </w:r>
    </w:p>
    <w:p w14:paraId="460F3687" w14:textId="77777777" w:rsidR="00F42077" w:rsidRDefault="00F42077" w:rsidP="00F42077">
      <w:pPr>
        <w:pStyle w:val="BodyText1"/>
        <w:spacing w:line="240" w:lineRule="auto"/>
      </w:pPr>
      <w:r>
        <w:rPr>
          <w:lang w:val="sk-SK"/>
        </w:rPr>
        <w:t>V prípade identifikácie porušenia zásad odborného hodnotenia zo strany OH vyzve RO odborného hodnotiteľa písomne (emailom resp. listom) na poskytnutie stanoviska, odôvodnenie postupu OH resp. na nápravu. V prípade úmyselného porušenia zásad odborného hodnotenia bude OH vylúčený z odborného hodnotenia a RO zároveň môže vylúčiť OH aj z databázy odborných hodnotiteľov.</w:t>
      </w:r>
    </w:p>
    <w:p w14:paraId="50ABA35F" w14:textId="77777777" w:rsidR="00F42077" w:rsidRDefault="00F42077" w:rsidP="00F42077">
      <w:pPr>
        <w:pStyle w:val="BodyText1"/>
        <w:spacing w:line="240" w:lineRule="auto"/>
      </w:pPr>
      <w:r>
        <w:rPr>
          <w:lang w:val="sk-SK"/>
        </w:rPr>
        <w:t>V prípade konfliktu resp. nesúladu postupu OH so zásadami odborného hodnotenia je OH povinný informovať o tejto skutočnosti zástupcu RO OPII a písomne sa vzdať odborného hodnotenia.</w:t>
      </w:r>
    </w:p>
    <w:p w14:paraId="63A7548B" w14:textId="77777777" w:rsidR="00F42077" w:rsidRDefault="00F42077" w:rsidP="00F42077">
      <w:pPr>
        <w:pStyle w:val="BodyText1"/>
        <w:spacing w:line="240" w:lineRule="auto"/>
      </w:pPr>
      <w:r w:rsidRPr="00184EB8">
        <w:t>RO je oprávnený preverovať a vyhodnocovať kvalitu práce OH. V prípade nedostatočnej kvality ich práce je RO oprávnený vylúčiť OH zo zoznamu OH.</w:t>
      </w:r>
    </w:p>
    <w:p w14:paraId="25633AF4" w14:textId="77777777" w:rsidR="00F42077" w:rsidRPr="00184EB8" w:rsidRDefault="00F42077" w:rsidP="00F42077">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Odborný hodnotiteľ je odvolávaný odvolacím dekrétom vypracovaným v zmysle prílohy č. 4 tejto príručky a to na základe:</w:t>
      </w:r>
    </w:p>
    <w:p w14:paraId="6AD9700A"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a)</w:t>
      </w:r>
      <w:r w:rsidRPr="00184EB8">
        <w:rPr>
          <w:rFonts w:eastAsia="Times New Roman" w:cs="Times New Roman"/>
          <w:color w:val="000000"/>
          <w:szCs w:val="48"/>
        </w:rPr>
        <w:tab/>
        <w:t>vlastnej písomnej žiadosti odbornéh</w:t>
      </w:r>
      <w:r>
        <w:rPr>
          <w:rFonts w:eastAsia="Times New Roman" w:cs="Times New Roman"/>
          <w:color w:val="000000"/>
          <w:szCs w:val="48"/>
        </w:rPr>
        <w:t>o hodnotiteľa doručenej RO OPII alebo</w:t>
      </w:r>
    </w:p>
    <w:p w14:paraId="32AC21D3"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b)</w:t>
      </w:r>
      <w:r w:rsidRPr="00184EB8">
        <w:rPr>
          <w:rFonts w:eastAsia="Times New Roman" w:cs="Times New Roman"/>
          <w:color w:val="000000"/>
          <w:szCs w:val="48"/>
        </w:rPr>
        <w:tab/>
        <w:t>odôvodneného návrhu RO OPII v prípade opakovaných nedostatkov identifikovaných vo vykonaných odborných hodnoteniach</w:t>
      </w:r>
      <w:r>
        <w:rPr>
          <w:rFonts w:eastAsia="Times New Roman" w:cs="Times New Roman"/>
          <w:color w:val="000000"/>
          <w:szCs w:val="48"/>
        </w:rPr>
        <w:t xml:space="preserve"> alebo</w:t>
      </w:r>
    </w:p>
    <w:p w14:paraId="109A6E9A" w14:textId="77777777" w:rsidR="00F42077" w:rsidRPr="00184EB8" w:rsidRDefault="00F42077" w:rsidP="00F42077">
      <w:pPr>
        <w:spacing w:line="240" w:lineRule="auto"/>
        <w:ind w:left="426" w:hanging="426"/>
        <w:jc w:val="both"/>
        <w:rPr>
          <w:rFonts w:eastAsia="Times New Roman" w:cs="Times New Roman"/>
          <w:color w:val="000000"/>
          <w:szCs w:val="48"/>
        </w:rPr>
      </w:pPr>
      <w:r w:rsidRPr="00184EB8">
        <w:rPr>
          <w:rFonts w:eastAsia="Times New Roman" w:cs="Times New Roman"/>
          <w:color w:val="000000"/>
          <w:szCs w:val="48"/>
        </w:rPr>
        <w:t>c)</w:t>
      </w:r>
      <w:r w:rsidRPr="00184EB8">
        <w:rPr>
          <w:rFonts w:eastAsia="Times New Roman" w:cs="Times New Roman"/>
          <w:color w:val="000000"/>
          <w:szCs w:val="48"/>
        </w:rPr>
        <w:tab/>
        <w:t>iných odôvodnených skutočností (napr. identifikácia konfliktu záujmov).</w:t>
      </w:r>
    </w:p>
    <w:p w14:paraId="0F91C059" w14:textId="77777777" w:rsidR="00F42077" w:rsidRPr="00184EB8" w:rsidRDefault="00F42077" w:rsidP="00F42077">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O vyradení z databázy odborných hodnotiteľov rozhodne </w:t>
      </w:r>
      <w:r w:rsidRPr="00184EB8">
        <w:rPr>
          <w:rFonts w:cs="Calibri"/>
          <w:szCs w:val="20"/>
        </w:rPr>
        <w:t>trojčlenná komisia zložená z Mp</w:t>
      </w:r>
      <w:r w:rsidRPr="002E24FE">
        <w:rPr>
          <w:rFonts w:cs="Calibri"/>
          <w:szCs w:val="20"/>
        </w:rPr>
        <w:t>M</w:t>
      </w:r>
      <w:r w:rsidRPr="00184EB8">
        <w:rPr>
          <w:rFonts w:cs="Calibri"/>
          <w:szCs w:val="20"/>
        </w:rPr>
        <w:t>, VPM</w:t>
      </w:r>
      <w:r w:rsidRPr="002E24FE">
        <w:rPr>
          <w:rFonts w:cs="Calibri"/>
          <w:szCs w:val="20"/>
        </w:rPr>
        <w:t xml:space="preserve"> OKMP</w:t>
      </w:r>
      <w:r w:rsidRPr="00184EB8">
        <w:rPr>
          <w:rFonts w:cs="Calibri"/>
          <w:szCs w:val="20"/>
        </w:rPr>
        <w:t>,</w:t>
      </w:r>
      <w:r w:rsidRPr="002E24FE">
        <w:rPr>
          <w:rFonts w:cs="Calibri"/>
          <w:szCs w:val="20"/>
        </w:rPr>
        <w:t xml:space="preserve"> RPM OKRP</w:t>
      </w:r>
      <w:r w:rsidRPr="00184EB8">
        <w:rPr>
          <w:rFonts w:cs="Calibri"/>
          <w:szCs w:val="20"/>
        </w:rPr>
        <w:t xml:space="preserve"> </w:t>
      </w:r>
      <w:r w:rsidRPr="00184EB8">
        <w:rPr>
          <w:rFonts w:eastAsia="Times New Roman" w:cs="Times New Roman"/>
          <w:color w:val="000000"/>
          <w:szCs w:val="48"/>
        </w:rPr>
        <w:t xml:space="preserve">bezodkladne po splnení niektorej z vyššie uvedených podmienok, pričom hodnotiteľ je o tomto informovaný písomne v zmysle prílohy č. 5 príručky. </w:t>
      </w:r>
    </w:p>
    <w:p w14:paraId="658CC4DC" w14:textId="77777777" w:rsidR="00F42077" w:rsidRPr="00184EB8" w:rsidRDefault="00F42077" w:rsidP="00F42077">
      <w:pPr>
        <w:pStyle w:val="BodyText1"/>
        <w:spacing w:line="240" w:lineRule="auto"/>
        <w:rPr>
          <w:lang w:val="sk-SK"/>
        </w:rPr>
      </w:pPr>
      <w:r w:rsidRPr="00184EB8">
        <w:t xml:space="preserve">O vyradení odborného hodnotiteľa z databázy odborných hodnotiteľov projektov TP rozhodne </w:t>
      </w:r>
      <w:r w:rsidRPr="00184EB8">
        <w:rPr>
          <w:rFonts w:cs="Calibri"/>
          <w:szCs w:val="20"/>
        </w:rPr>
        <w:t xml:space="preserve">trojčlenná komisia zložená z </w:t>
      </w:r>
      <w:r w:rsidRPr="002E24FE">
        <w:t>VPM OKMP, VPM OROPTP a RPM ORPISaTP</w:t>
      </w:r>
      <w:r w:rsidRPr="00184EB8">
        <w:t xml:space="preserve"> analogicky v zmysle relevantných prípadov uvedených v predchádzajúcom odseku (prioritná os 1-6), pričom o vyradení z databázy odborných hodnotiteľov projektov TP je manažér RO OPII informovaný písomne v zmysle prílohy č. 5 a zároveň sa mu táto skutočnosť zohľadní v opise štátnozamestnaneckého miesta pri jej najbližšej aktualizácii a databáze ITMS2014+.</w:t>
      </w:r>
    </w:p>
    <w:p w14:paraId="65525464" w14:textId="64692468" w:rsidR="00A01851" w:rsidRDefault="00A01851" w:rsidP="002E24FE">
      <w:pPr>
        <w:pStyle w:val="BodyText1"/>
        <w:spacing w:line="240" w:lineRule="auto"/>
        <w:rPr>
          <w:lang w:val="sk-SK"/>
        </w:rPr>
      </w:pPr>
      <w:r w:rsidRPr="00173343">
        <w:rPr>
          <w:lang w:val="sk-SK"/>
        </w:rPr>
        <w:t>V záujme eliminácie možnosti tendenčného hodnotenia odborným hodnotiteľom, ktorý je zainteresov</w:t>
      </w:r>
      <w:r w:rsidR="005B31F4">
        <w:rPr>
          <w:lang w:val="sk-SK"/>
        </w:rPr>
        <w:t>anou osobou na strane žiadateľa,</w:t>
      </w:r>
      <w:r w:rsidRPr="00173343">
        <w:rPr>
          <w:lang w:val="sk-SK"/>
        </w:rPr>
        <w:t xml:space="preserve"> vo vzťahu k žiadateľovi v rámci hodnotenej </w:t>
      </w:r>
      <w:r>
        <w:rPr>
          <w:lang w:val="sk-SK"/>
        </w:rPr>
        <w:t xml:space="preserve">ŽoNFP </w:t>
      </w:r>
      <w:r w:rsidRPr="00173343">
        <w:rPr>
          <w:lang w:val="sk-SK"/>
        </w:rPr>
        <w:t xml:space="preserve">RO </w:t>
      </w:r>
      <w:r>
        <w:rPr>
          <w:lang w:val="sk-SK"/>
        </w:rPr>
        <w:t>OPII v</w:t>
      </w:r>
      <w:r w:rsidRPr="00173343">
        <w:rPr>
          <w:lang w:val="sk-SK"/>
        </w:rPr>
        <w:t xml:space="preserve">ylúči OH z hodnotenia danej </w:t>
      </w:r>
      <w:r>
        <w:rPr>
          <w:lang w:val="sk-SK"/>
        </w:rPr>
        <w:t>ŽoNFP.</w:t>
      </w:r>
      <w:r w:rsidRPr="00173343">
        <w:rPr>
          <w:lang w:val="sk-SK"/>
        </w:rPr>
        <w:t xml:space="preserve"> </w:t>
      </w:r>
    </w:p>
    <w:p w14:paraId="5386F8FE" w14:textId="01271A4E" w:rsidR="00A01851" w:rsidRDefault="00A01851" w:rsidP="002E24FE">
      <w:pPr>
        <w:pStyle w:val="BodyText1"/>
        <w:spacing w:line="240" w:lineRule="auto"/>
        <w:rPr>
          <w:lang w:val="sk-SK"/>
        </w:rPr>
      </w:pPr>
      <w:r w:rsidRPr="00173343">
        <w:rPr>
          <w:lang w:val="sk-SK"/>
        </w:rPr>
        <w:t xml:space="preserve">RO </w:t>
      </w:r>
      <w:r>
        <w:rPr>
          <w:lang w:val="sk-SK"/>
        </w:rPr>
        <w:t xml:space="preserve">môže </w:t>
      </w:r>
      <w:del w:id="170" w:author="autor" w:date="2020-12-10T16:35:00Z">
        <w:r w:rsidDel="00CD1F39">
          <w:rPr>
            <w:lang w:val="sk-SK"/>
          </w:rPr>
          <w:delText>(</w:delText>
        </w:r>
        <w:r w:rsidRPr="00173343" w:rsidDel="00CD1F39">
          <w:rPr>
            <w:lang w:val="sk-SK"/>
          </w:rPr>
          <w:delText xml:space="preserve">najmä v prípade, ak </w:delText>
        </w:r>
        <w:r w:rsidDel="00CD1F39">
          <w:rPr>
            <w:lang w:val="sk-SK"/>
          </w:rPr>
          <w:delText>ne</w:delText>
        </w:r>
        <w:r w:rsidRPr="00173343" w:rsidDel="00CD1F39">
          <w:rPr>
            <w:lang w:val="sk-SK"/>
          </w:rPr>
          <w:delText>má k dispozícii dostatočný počet iných OH)</w:delText>
        </w:r>
      </w:del>
      <w:ins w:id="171" w:author="autor" w:date="2020-12-10T16:35:00Z">
        <w:r w:rsidR="00CD1F39">
          <w:rPr>
            <w:lang w:val="sk-SK"/>
          </w:rPr>
          <w:t>vo výnimočných prípadoch</w:t>
        </w:r>
      </w:ins>
      <w:r>
        <w:rPr>
          <w:lang w:val="sk-SK"/>
        </w:rPr>
        <w:t xml:space="preserve"> </w:t>
      </w:r>
      <w:r w:rsidRPr="00173343">
        <w:rPr>
          <w:lang w:val="sk-SK"/>
        </w:rPr>
        <w:t>zvýši</w:t>
      </w:r>
      <w:r>
        <w:rPr>
          <w:lang w:val="sk-SK"/>
        </w:rPr>
        <w:t>ť</w:t>
      </w:r>
      <w:r w:rsidRPr="00173343">
        <w:rPr>
          <w:lang w:val="sk-SK"/>
        </w:rPr>
        <w:t xml:space="preserve"> počet OH, ktorí hodnotia ŽoNFP spolu s odborným hodnotiteľom,</w:t>
      </w:r>
      <w:r>
        <w:rPr>
          <w:lang w:val="sk-SK"/>
        </w:rPr>
        <w:t xml:space="preserve"> kde je identifikovaný konflikt záujmov</w:t>
      </w:r>
      <w:r w:rsidRPr="00173343">
        <w:rPr>
          <w:lang w:val="sk-SK"/>
        </w:rPr>
        <w:t xml:space="preserve"> alebo</w:t>
      </w:r>
      <w:r>
        <w:rPr>
          <w:lang w:val="sk-SK"/>
        </w:rPr>
        <w:t xml:space="preserve"> </w:t>
      </w:r>
      <w:r w:rsidRPr="00173343">
        <w:rPr>
          <w:lang w:val="sk-SK"/>
        </w:rPr>
        <w:t>zriadi</w:t>
      </w:r>
      <w:r>
        <w:rPr>
          <w:lang w:val="sk-SK"/>
        </w:rPr>
        <w:t>ť</w:t>
      </w:r>
      <w:r w:rsidRPr="00173343">
        <w:rPr>
          <w:lang w:val="sk-SK"/>
        </w:rPr>
        <w:t xml:space="preserve"> komisiu, ktorá vzorkovo overí výstup z odborného hodnotenia ŽoNFP, vykonaného týmto hodnotiteľom a vypracuje z overenia záznam. V prípade, ak komisia zistí tendenčnosť hodnotenia tohto OH, RO rozhodne o ďalšom postupe, smerujúcom k náprave.</w:t>
      </w:r>
    </w:p>
    <w:p w14:paraId="5F767CC6" w14:textId="77777777" w:rsidR="001D40F2" w:rsidRPr="002E24FE" w:rsidRDefault="001D40F2" w:rsidP="002E24FE">
      <w:pPr>
        <w:pStyle w:val="BodyText1"/>
        <w:spacing w:line="240" w:lineRule="auto"/>
        <w:rPr>
          <w:lang w:val="sk-SK"/>
        </w:rPr>
      </w:pPr>
    </w:p>
    <w:p w14:paraId="264B5CDF" w14:textId="52D7237A" w:rsidR="001D40F2" w:rsidRDefault="0058788F" w:rsidP="002E24FE">
      <w:pPr>
        <w:pStyle w:val="Nadpis2"/>
        <w:tabs>
          <w:tab w:val="clear" w:pos="0"/>
        </w:tabs>
        <w:ind w:left="990"/>
      </w:pPr>
      <w:bookmarkStart w:id="172" w:name="_Toc503797685"/>
      <w:r>
        <w:t>I</w:t>
      </w:r>
      <w:r w:rsidR="001D40F2" w:rsidRPr="007F5E19">
        <w:t>nformácia o type a vecnom zameraní hodnotených projektov</w:t>
      </w:r>
      <w:bookmarkEnd w:id="172"/>
    </w:p>
    <w:p w14:paraId="6A3AF438" w14:textId="77777777" w:rsidR="001D40F2" w:rsidRDefault="001D40F2" w:rsidP="002E24FE">
      <w:pPr>
        <w:pStyle w:val="BodyText1"/>
        <w:spacing w:line="240" w:lineRule="auto"/>
        <w:rPr>
          <w:lang w:val="sk-SK"/>
        </w:rPr>
      </w:pPr>
      <w:r>
        <w:rPr>
          <w:lang w:val="sk-SK"/>
        </w:rPr>
        <w:t xml:space="preserve">Predmetom hodnotenia sú pojekty OPII v rámci PO 1 až 6 sú tématicky zamerané na </w:t>
      </w:r>
      <w:r w:rsidRPr="001D40F2">
        <w:rPr>
          <w:lang w:val="sk-SK"/>
        </w:rPr>
        <w:t>podpor</w:t>
      </w:r>
      <w:r>
        <w:rPr>
          <w:lang w:val="sk-SK"/>
        </w:rPr>
        <w:t>u</w:t>
      </w:r>
      <w:r w:rsidRPr="001D40F2">
        <w:rPr>
          <w:lang w:val="sk-SK"/>
        </w:rPr>
        <w:t xml:space="preserve"> udržateľnej dopravy a odstraňovanie prekážok v kľúčových sieťových infraštruktúrach</w:t>
      </w:r>
      <w:r>
        <w:rPr>
          <w:lang w:val="sk-SK"/>
        </w:rPr>
        <w:t xml:space="preserve"> prostredníctvom nasledovných investičných priorít:</w:t>
      </w:r>
    </w:p>
    <w:p w14:paraId="72B7F37D" w14:textId="77777777" w:rsidR="001D40F2" w:rsidRPr="00CF641E" w:rsidRDefault="001D40F2" w:rsidP="00724262">
      <w:pPr>
        <w:pStyle w:val="Default"/>
        <w:numPr>
          <w:ilvl w:val="0"/>
          <w:numId w:val="79"/>
        </w:numPr>
        <w:jc w:val="both"/>
        <w:rPr>
          <w:rFonts w:ascii="Calibri" w:hAnsi="Calibri"/>
          <w:sz w:val="20"/>
          <w:szCs w:val="20"/>
        </w:rPr>
      </w:pPr>
      <w:r w:rsidRPr="00CF641E">
        <w:rPr>
          <w:rFonts w:ascii="Calibri" w:hAnsi="Calibri"/>
          <w:sz w:val="20"/>
          <w:szCs w:val="20"/>
        </w:rPr>
        <w:t>podpora multimodálneho jednotného európskeho dopravného priestoru pomocou investícií do TEN-T;</w:t>
      </w:r>
    </w:p>
    <w:p w14:paraId="1604F8E0" w14:textId="77777777" w:rsidR="001D40F2" w:rsidRDefault="001D40F2">
      <w:pPr>
        <w:pStyle w:val="Default"/>
        <w:numPr>
          <w:ilvl w:val="0"/>
          <w:numId w:val="79"/>
        </w:numPr>
        <w:jc w:val="both"/>
        <w:rPr>
          <w:rFonts w:ascii="Calibri" w:hAnsi="Calibri"/>
          <w:sz w:val="20"/>
          <w:szCs w:val="20"/>
        </w:rPr>
      </w:pPr>
      <w:r w:rsidRPr="00CF641E">
        <w:rPr>
          <w:rFonts w:ascii="Calibri" w:hAnsi="Calibri"/>
          <w:sz w:val="20"/>
          <w:szCs w:val="20"/>
        </w:rPr>
        <w:t>posilnenie regionálnej mobility prepojením sekundárnych a terciálnych uzlov s infraštruktúrou TEN-T vrátane multimodálnych uzlov;</w:t>
      </w:r>
    </w:p>
    <w:p w14:paraId="57CC6398" w14:textId="77777777" w:rsidR="001D40F2" w:rsidRDefault="001D40F2">
      <w:pPr>
        <w:pStyle w:val="Default"/>
        <w:numPr>
          <w:ilvl w:val="0"/>
          <w:numId w:val="79"/>
        </w:numPr>
        <w:jc w:val="both"/>
        <w:rPr>
          <w:rFonts w:ascii="Calibri" w:hAnsi="Calibri"/>
          <w:sz w:val="20"/>
          <w:szCs w:val="20"/>
        </w:rPr>
      </w:pPr>
      <w:r>
        <w:rPr>
          <w:rFonts w:ascii="Calibri" w:hAnsi="Calibri"/>
          <w:sz w:val="20"/>
          <w:szCs w:val="20"/>
        </w:rPr>
        <w:t xml:space="preserve">vývoj </w:t>
      </w:r>
      <w:r w:rsidRPr="001D40F2">
        <w:rPr>
          <w:rFonts w:ascii="Calibri" w:hAnsi="Calibri"/>
          <w:sz w:val="20"/>
          <w:szCs w:val="20"/>
        </w:rPr>
        <w:t>a zlepšovanie ekologicky priaznivých (a to aj nehlučných)</w:t>
      </w:r>
      <w:r>
        <w:rPr>
          <w:rFonts w:ascii="Calibri" w:hAnsi="Calibri"/>
          <w:sz w:val="20"/>
          <w:szCs w:val="20"/>
        </w:rPr>
        <w:t xml:space="preserve"> </w:t>
      </w:r>
      <w:r w:rsidRPr="001D40F2">
        <w:rPr>
          <w:rFonts w:ascii="Calibri" w:hAnsi="Calibri"/>
          <w:sz w:val="20"/>
          <w:szCs w:val="20"/>
        </w:rPr>
        <w:t>a nízkouhlíkových dopravných systémov vrátane vnútrozemských vodných ciest a námornej prepravy, prístavov, multimodálnych spojení a letiskovej infraštruktúry na podporu udržateľnej regionálnej</w:t>
      </w:r>
      <w:r>
        <w:rPr>
          <w:rFonts w:ascii="Calibri" w:hAnsi="Calibri"/>
          <w:sz w:val="20"/>
          <w:szCs w:val="20"/>
        </w:rPr>
        <w:t xml:space="preserve"> mobility;</w:t>
      </w:r>
    </w:p>
    <w:p w14:paraId="57159D3A" w14:textId="77777777" w:rsidR="001D40F2" w:rsidRPr="00CF641E" w:rsidRDefault="001D40F2">
      <w:pPr>
        <w:pStyle w:val="Default"/>
        <w:numPr>
          <w:ilvl w:val="0"/>
          <w:numId w:val="79"/>
        </w:numPr>
        <w:jc w:val="both"/>
        <w:rPr>
          <w:rFonts w:ascii="Calibri" w:hAnsi="Calibri"/>
          <w:sz w:val="20"/>
          <w:szCs w:val="20"/>
        </w:rPr>
      </w:pPr>
      <w:r>
        <w:rPr>
          <w:rFonts w:ascii="Calibri" w:hAnsi="Calibri"/>
          <w:sz w:val="20"/>
          <w:szCs w:val="20"/>
        </w:rPr>
        <w:t>v</w:t>
      </w:r>
      <w:r w:rsidRPr="001D40F2">
        <w:rPr>
          <w:rFonts w:ascii="Calibri" w:hAnsi="Calibri"/>
          <w:sz w:val="20"/>
          <w:szCs w:val="20"/>
        </w:rPr>
        <w:t>ývoj a modernizácia komplexných, interoperabilných železničných systémov vysokej kvality a podpora opatrení na znižovanie hluku</w:t>
      </w:r>
      <w:r>
        <w:rPr>
          <w:rFonts w:ascii="Calibri" w:hAnsi="Calibri"/>
          <w:sz w:val="20"/>
          <w:szCs w:val="20"/>
        </w:rPr>
        <w:t>.</w:t>
      </w:r>
    </w:p>
    <w:p w14:paraId="733DA032" w14:textId="77777777" w:rsidR="001D40F2" w:rsidRPr="00CF641E" w:rsidRDefault="001D40F2">
      <w:pPr>
        <w:pStyle w:val="Default"/>
        <w:jc w:val="both"/>
        <w:rPr>
          <w:rFonts w:ascii="Calibri" w:eastAsia="Times New Roman" w:hAnsi="Calibri"/>
          <w:sz w:val="20"/>
          <w:szCs w:val="48"/>
        </w:rPr>
      </w:pPr>
    </w:p>
    <w:p w14:paraId="69D9F939" w14:textId="54538A08" w:rsidR="001D40F2" w:rsidRDefault="001D40F2" w:rsidP="002E24FE">
      <w:pPr>
        <w:pStyle w:val="Default"/>
        <w:jc w:val="both"/>
      </w:pPr>
      <w:r w:rsidRPr="00CF641E">
        <w:rPr>
          <w:rFonts w:ascii="Calibri" w:eastAsia="Times New Roman" w:hAnsi="Calibri"/>
          <w:sz w:val="20"/>
          <w:szCs w:val="48"/>
        </w:rPr>
        <w:t>V rámci PO 8 Technická pomoc sú predmetom hodnotenia najmä projekty zamerané na podporu činnosti RO OPII.</w:t>
      </w:r>
    </w:p>
    <w:p w14:paraId="23E34826" w14:textId="77777777" w:rsidR="001D40F2" w:rsidRPr="00394810" w:rsidRDefault="001D40F2" w:rsidP="002E24FE">
      <w:pPr>
        <w:pStyle w:val="Default"/>
        <w:jc w:val="both"/>
      </w:pPr>
    </w:p>
    <w:p w14:paraId="5677F044" w14:textId="11EEECA1" w:rsidR="007560D7" w:rsidRDefault="0058788F" w:rsidP="002E24FE">
      <w:pPr>
        <w:pStyle w:val="Nadpis2"/>
        <w:tabs>
          <w:tab w:val="clear" w:pos="0"/>
        </w:tabs>
        <w:ind w:left="990"/>
      </w:pPr>
      <w:bookmarkStart w:id="173" w:name="_Toc503797686"/>
      <w:r>
        <w:t>I</w:t>
      </w:r>
      <w:r w:rsidR="007560D7" w:rsidRPr="00A50EFE">
        <w:t>nformácia o</w:t>
      </w:r>
      <w:r w:rsidR="007560D7" w:rsidRPr="007560D7">
        <w:t xml:space="preserve"> </w:t>
      </w:r>
      <w:r w:rsidR="007560D7" w:rsidRPr="00A50EFE">
        <w:t>type a</w:t>
      </w:r>
      <w:r w:rsidR="007560D7">
        <w:t> štruktúre hodnotiacich kritérií</w:t>
      </w:r>
      <w:bookmarkEnd w:id="173"/>
    </w:p>
    <w:p w14:paraId="44169CCC" w14:textId="77777777" w:rsidR="00BC445C" w:rsidRPr="00184EB8" w:rsidRDefault="00BC445C" w:rsidP="002E24FE">
      <w:pPr>
        <w:pStyle w:val="BodyText1"/>
        <w:spacing w:line="240" w:lineRule="auto"/>
        <w:rPr>
          <w:lang w:val="sk-SK"/>
        </w:rPr>
      </w:pPr>
      <w:r w:rsidRPr="00184EB8">
        <w:rPr>
          <w:lang w:val="sk-SK"/>
        </w:rPr>
        <w:t>Hodnotiace kritériá ŽoNFP, ktoré sú aplikované hodnotiteľmi v procese odborného hodnotenia, slúžia na posúdenie kvalitatívnej úrovne jednotlivých projektov, t.j. na overenie, či projekt spĺňa stanovené minimálne kvalitatívne požiadavky na to, aby bol schválený. Predmetom hodnotenia je posúdenie súladu predkladanej ŽoNFP so schválenými hodnotiacimi kritériami ŽoNFP. Pre účely hodnotenia a hĺbkového posúdenia vecnej (obsahovej) stránky projektu si hodnotiteľ preštuduje celý OPII a najmä relevantné kapitoly a kompletne celú predloženú predmetnú ŽoNFP vrátane príloh ešte pred začiatkom vyhodnotenia projektu.</w:t>
      </w:r>
    </w:p>
    <w:p w14:paraId="328A27E9" w14:textId="24CE8C55" w:rsidR="00BC445C" w:rsidRPr="00184EB8" w:rsidRDefault="00BC445C" w:rsidP="002E24FE">
      <w:pPr>
        <w:pStyle w:val="BodyText1"/>
        <w:spacing w:line="240" w:lineRule="auto"/>
        <w:rPr>
          <w:lang w:val="sk-SK"/>
        </w:rPr>
      </w:pPr>
      <w:r w:rsidRPr="00184EB8">
        <w:rPr>
          <w:lang w:val="sk-SK"/>
        </w:rPr>
        <w:t>Hodnotiace kritériá OPII sú z hľadiska predmetu hodnotenia zaradené do 4 hodnotiacich oblastí, podľa ktorých sa projekt v procese odborného hodnotenia posudzuje:</w:t>
      </w:r>
    </w:p>
    <w:p w14:paraId="7929DB66" w14:textId="77777777" w:rsidR="00BC445C" w:rsidRPr="00184EB8" w:rsidRDefault="00BC445C" w:rsidP="002E24FE">
      <w:pPr>
        <w:pStyle w:val="Zkladntext"/>
        <w:numPr>
          <w:ilvl w:val="0"/>
          <w:numId w:val="41"/>
        </w:numPr>
        <w:tabs>
          <w:tab w:val="left" w:pos="284"/>
        </w:tabs>
        <w:spacing w:line="240" w:lineRule="auto"/>
        <w:jc w:val="both"/>
        <w:rPr>
          <w:rFonts w:cs="Calibri"/>
          <w:b/>
        </w:rPr>
      </w:pPr>
      <w:r w:rsidRPr="00184EB8">
        <w:rPr>
          <w:rFonts w:cs="Calibri"/>
          <w:b/>
        </w:rPr>
        <w:t>príspevok navrhovaného projektu k cieľom a výsledkom OP a prioritnej osi</w:t>
      </w:r>
      <w:r w:rsidRPr="00184EB8">
        <w:rPr>
          <w:rFonts w:cs="Calibri"/>
        </w:rPr>
        <w:t>: V rámci tejto skupiny hodnotiacich kritérií RO OPII definuje hodnotiace kritériá zamerané najmä na posúdenie vhodnosti realizácie projektu vzhľadom na východiskovú situáciu a identifikované potreby cieľových skupín (užívateľov výsledkov projektu – ak relevantné), posúdenie predpokladaných výsledkov realizácie projektu z pohľadu cieľových skupín (užívateľov výsledkov projektu) a najmä pri investičných projektoch (okrem projektov, na ktoré sa vzťahuje schéma pomoci de minimis) aj posúdenie sociálno-ekonomického dopadu projektu;</w:t>
      </w:r>
    </w:p>
    <w:p w14:paraId="55D2DC61" w14:textId="77777777" w:rsidR="00BC445C" w:rsidRPr="00184EB8" w:rsidRDefault="00BC445C" w:rsidP="002E24FE">
      <w:pPr>
        <w:pStyle w:val="Zkladntext"/>
        <w:numPr>
          <w:ilvl w:val="0"/>
          <w:numId w:val="41"/>
        </w:numPr>
        <w:tabs>
          <w:tab w:val="left" w:pos="284"/>
        </w:tabs>
        <w:spacing w:line="240" w:lineRule="auto"/>
        <w:jc w:val="both"/>
        <w:rPr>
          <w:rFonts w:cs="Calibri"/>
          <w:b/>
        </w:rPr>
      </w:pPr>
      <w:r w:rsidRPr="00184EB8">
        <w:rPr>
          <w:rFonts w:cs="Calibri"/>
          <w:b/>
        </w:rPr>
        <w:t>navrhovaný spôsob realizácie projektu</w:t>
      </w:r>
      <w:r w:rsidRPr="00184EB8">
        <w:rPr>
          <w:rFonts w:cs="Calibri"/>
        </w:rPr>
        <w:t>:</w:t>
      </w:r>
      <w:r w:rsidRPr="00184EB8">
        <w:rPr>
          <w:rFonts w:cs="Calibri"/>
          <w:lang w:eastAsia="sk-SK"/>
        </w:rPr>
        <w:t xml:space="preserve"> </w:t>
      </w:r>
      <w:r w:rsidRPr="00184EB8">
        <w:rPr>
          <w:rFonts w:cs="Calibri"/>
        </w:rPr>
        <w:t xml:space="preserve">V rámci tejto skupiny hodnotiacich kritérií RO OPII definuje hodnotiace kritériá zamerané najmä na </w:t>
      </w:r>
      <w:r w:rsidRPr="00184EB8">
        <w:rPr>
          <w:rFonts w:cs="Calibri"/>
          <w:bCs/>
        </w:rPr>
        <w:t xml:space="preserve">prepojenie aktivít s cieľmi a výsledkami projektu, </w:t>
      </w:r>
      <w:r w:rsidRPr="00184EB8">
        <w:rPr>
          <w:rFonts w:cs="Calibri"/>
        </w:rPr>
        <w:t>posúdenie navrhnutých aktivít projektu a zvoleného spôsobu ich realizácie, vrátane ich organizačného a technického zabezpečenia;</w:t>
      </w:r>
    </w:p>
    <w:p w14:paraId="155D46B0" w14:textId="77777777" w:rsidR="00BC445C" w:rsidRPr="00184EB8" w:rsidRDefault="00BC445C" w:rsidP="002E24FE">
      <w:pPr>
        <w:pStyle w:val="Zkladntext"/>
        <w:numPr>
          <w:ilvl w:val="0"/>
          <w:numId w:val="41"/>
        </w:numPr>
        <w:tabs>
          <w:tab w:val="left" w:pos="284"/>
        </w:tabs>
        <w:spacing w:line="240" w:lineRule="auto"/>
        <w:jc w:val="both"/>
        <w:rPr>
          <w:rFonts w:cs="Calibri"/>
          <w:b/>
        </w:rPr>
      </w:pPr>
      <w:r w:rsidRPr="00184EB8">
        <w:rPr>
          <w:rFonts w:cs="Calibri"/>
          <w:b/>
        </w:rPr>
        <w:t>administratívna a prevádzková kapacita žiadateľa</w:t>
      </w:r>
      <w:r w:rsidRPr="00184EB8">
        <w:rPr>
          <w:rFonts w:cs="Calibri"/>
        </w:rPr>
        <w:t>: V rámci tejto skupiny hodnotiacich kritérií RO OPII definuje hodnotiace kritériá zamerané najmä na posúdenie spôsobilosti žiadateľa na realizáciu projektu na základe jeho charakteristiky z hľadiska predmetu činnosti, organizačného zabezpečenia, profesijnej histórie, kvalifikácie a skúseností s realizáciou podobných projektov alebo aktivít, na ktoré je projekt zameraný;</w:t>
      </w:r>
    </w:p>
    <w:p w14:paraId="366D926C" w14:textId="77777777" w:rsidR="00BC445C" w:rsidRPr="00184EB8" w:rsidRDefault="00BC445C" w:rsidP="002E24FE">
      <w:pPr>
        <w:pStyle w:val="Odsekzoznamu"/>
        <w:numPr>
          <w:ilvl w:val="0"/>
          <w:numId w:val="41"/>
        </w:numPr>
        <w:spacing w:line="240" w:lineRule="auto"/>
        <w:jc w:val="both"/>
        <w:rPr>
          <w:rFonts w:ascii="Times New Roman" w:hAnsi="Times New Roman" w:cs="Times New Roman"/>
          <w:b/>
          <w:sz w:val="24"/>
          <w:szCs w:val="24"/>
        </w:rPr>
      </w:pPr>
      <w:r w:rsidRPr="00184EB8">
        <w:rPr>
          <w:rFonts w:cs="Calibri"/>
          <w:b/>
          <w:szCs w:val="20"/>
        </w:rPr>
        <w:t>finančná a ekonomická stránka projektu</w:t>
      </w:r>
      <w:r w:rsidRPr="00184EB8">
        <w:rPr>
          <w:rFonts w:cs="Calibri"/>
          <w:szCs w:val="20"/>
        </w:rPr>
        <w:t>:</w:t>
      </w:r>
      <w:r w:rsidRPr="00184EB8">
        <w:rPr>
          <w:rFonts w:eastAsia="Times New Roman" w:cs="Calibri"/>
          <w:szCs w:val="20"/>
          <w:lang w:eastAsia="sk-SK"/>
        </w:rPr>
        <w:t xml:space="preserve"> </w:t>
      </w:r>
      <w:r w:rsidRPr="00184EB8">
        <w:rPr>
          <w:rFonts w:cs="Calibri"/>
          <w:szCs w:val="20"/>
        </w:rPr>
        <w:t xml:space="preserve">V rámci tejto skupiny hodnotiacich kritérií RO OPII definuje hodnotiace kritériá zamerané najmä na posúdenie </w:t>
      </w:r>
      <w:r w:rsidRPr="00184EB8">
        <w:rPr>
          <w:rFonts w:cs="Calibri"/>
          <w:bCs/>
          <w:szCs w:val="20"/>
        </w:rPr>
        <w:t xml:space="preserve">prepojenia aktivít s cieľmi a výsledkami projektu, </w:t>
      </w:r>
      <w:r w:rsidRPr="00184EB8">
        <w:rPr>
          <w:rFonts w:cs="Calibri"/>
          <w:szCs w:val="20"/>
        </w:rPr>
        <w:t>hospodárnosti, efektívnosti a účelnosti navrhovaných výdavkov projektu, t.j. posúdenie toho, či sú v rozpočte projektu navrhnuté vhodné výdavky za primerané ceny v danom čase a mieste a či sú tieto výdavky primerané k cieľom a výsledkom projektu</w:t>
      </w:r>
      <w:r w:rsidRPr="00184EB8">
        <w:rPr>
          <w:rFonts w:ascii="Times New Roman" w:hAnsi="Times New Roman" w:cs="Times New Roman"/>
          <w:sz w:val="24"/>
          <w:szCs w:val="24"/>
        </w:rPr>
        <w:t>.</w:t>
      </w:r>
    </w:p>
    <w:p w14:paraId="249713D3" w14:textId="3FAE10FB" w:rsidR="00BC445C" w:rsidRPr="00184EB8" w:rsidRDefault="00BC445C" w:rsidP="002E24FE">
      <w:pPr>
        <w:pStyle w:val="BodyText1"/>
        <w:spacing w:line="240" w:lineRule="auto"/>
        <w:rPr>
          <w:b/>
          <w:lang w:val="sk-SK"/>
        </w:rPr>
      </w:pPr>
      <w:r w:rsidRPr="00184EB8">
        <w:rPr>
          <w:lang w:val="sk-SK"/>
        </w:rPr>
        <w:t xml:space="preserve">Nevyhnutným predpokladom na správne a objektívne vyhodnotenie odbornej kvality projektu je, aby každý odborný hodnotiteľ dobre poznal predmet hodnotenia. </w:t>
      </w:r>
      <w:r w:rsidRPr="002E24FE">
        <w:rPr>
          <w:b/>
          <w:color w:val="FF0000"/>
          <w:lang w:val="sk-SK"/>
        </w:rPr>
        <w:t>Vyzvanie na predkladanie ŽoNFP, Príručka pre žiadateľa a Operačný program Integrovaná infraštruktúra sú preto nevyhnutným minimom znalostí každého odborného hodnotiteľa skôr ako začne predloženú ŽoNFP odborne hodnotiť.</w:t>
      </w:r>
      <w:r w:rsidRPr="00184EB8">
        <w:rPr>
          <w:lang w:val="sk-SK"/>
        </w:rPr>
        <w:t xml:space="preserve"> Všetky aktuálne dokumenty sú pre odborného hodnotiteľa dostupné na webovej stránke RO OPII a v rámci hodnotenia budú v prípade potreby k dispozícii v tlačenej </w:t>
      </w:r>
      <w:ins w:id="174" w:author="autor" w:date="2020-12-10T15:26:00Z">
        <w:r w:rsidR="00C00B1C">
          <w:rPr>
            <w:lang w:val="sk-SK"/>
          </w:rPr>
          <w:t xml:space="preserve">alebo elektronickej </w:t>
        </w:r>
      </w:ins>
      <w:r w:rsidRPr="00184EB8">
        <w:rPr>
          <w:lang w:val="sk-SK"/>
        </w:rPr>
        <w:t>podobe.</w:t>
      </w:r>
    </w:p>
    <w:p w14:paraId="2236B97C" w14:textId="77777777" w:rsidR="007560D7" w:rsidRPr="00CF641E" w:rsidRDefault="007560D7" w:rsidP="00724262">
      <w:pPr>
        <w:pStyle w:val="BodyText1"/>
        <w:spacing w:line="240" w:lineRule="auto"/>
        <w:rPr>
          <w:lang w:val="sk-SK"/>
        </w:rPr>
      </w:pPr>
      <w:r w:rsidRPr="00CF641E">
        <w:rPr>
          <w:lang w:val="sk-SK"/>
        </w:rPr>
        <w:t>V rámci OPII pre PO 1 až 6 a PO 8 sa aplikujú vylučujúce hodnotiace kritériá. Na splnenie kritérií odborného hodnotenia je potrebné splniť všetky hodnotiace kritériá.</w:t>
      </w:r>
    </w:p>
    <w:p w14:paraId="6163B86D" w14:textId="69EA539A" w:rsidR="007560D7" w:rsidRDefault="007560D7" w:rsidP="002E24FE">
      <w:pPr>
        <w:pStyle w:val="BodyText1"/>
        <w:spacing w:line="240" w:lineRule="auto"/>
        <w:rPr>
          <w:lang w:val="sk-SK"/>
        </w:rPr>
      </w:pPr>
      <w:r w:rsidRPr="00CF641E">
        <w:rPr>
          <w:lang w:val="sk-SK"/>
        </w:rPr>
        <w:t>V rámci OPII pre PO 1 až 6 a PO 8 sa</w:t>
      </w:r>
      <w:r>
        <w:rPr>
          <w:lang w:val="sk-SK"/>
        </w:rPr>
        <w:t xml:space="preserve"> nevyužíva dvojkolový proces predkladania ŽoNFP.</w:t>
      </w:r>
    </w:p>
    <w:p w14:paraId="5D962292" w14:textId="77777777" w:rsidR="007560D7" w:rsidRPr="002E24FE" w:rsidRDefault="007560D7" w:rsidP="002E24FE">
      <w:pPr>
        <w:pStyle w:val="BodyText1"/>
        <w:spacing w:line="240" w:lineRule="auto"/>
        <w:rPr>
          <w:lang w:val="sk-SK"/>
        </w:rPr>
      </w:pPr>
    </w:p>
    <w:p w14:paraId="3380C0A0" w14:textId="29E6DE00" w:rsidR="00BC445C" w:rsidRDefault="0058788F" w:rsidP="002E24FE">
      <w:pPr>
        <w:pStyle w:val="Nadpis2"/>
        <w:tabs>
          <w:tab w:val="clear" w:pos="0"/>
        </w:tabs>
        <w:ind w:left="990"/>
      </w:pPr>
      <w:bookmarkStart w:id="175" w:name="_Toc503797687"/>
      <w:r>
        <w:t>I</w:t>
      </w:r>
      <w:r w:rsidR="00BC445C" w:rsidRPr="00A50EFE">
        <w:t>nformácia o</w:t>
      </w:r>
      <w:r w:rsidR="00BC445C">
        <w:t> zdrojoch pre odborné hodnotenia ŽoNFP</w:t>
      </w:r>
      <w:bookmarkEnd w:id="175"/>
    </w:p>
    <w:p w14:paraId="5A6292F0" w14:textId="6076A568" w:rsidR="00BC445C" w:rsidRDefault="00BC445C" w:rsidP="002E24FE">
      <w:pPr>
        <w:pStyle w:val="BodyText1"/>
        <w:spacing w:line="240" w:lineRule="auto"/>
        <w:rPr>
          <w:bCs/>
          <w:lang w:val="sk-SK"/>
        </w:rPr>
      </w:pPr>
      <w:r w:rsidRPr="00184EB8">
        <w:rPr>
          <w:lang w:val="sk-SK"/>
        </w:rPr>
        <w:t>Odborní hodnotitelia vykonávajú odborné hodnotenie ŽoNFP v súlade s touto príručkou, pričom projekt posudzujú ako celok, berúc do úvahy údaje a informácie uvedené v ŽoNFP vrátane jej povinných príloh.</w:t>
      </w:r>
      <w:r w:rsidRPr="00184EB8">
        <w:rPr>
          <w:bCs/>
          <w:lang w:val="sk-SK"/>
        </w:rPr>
        <w:t xml:space="preserve"> </w:t>
      </w:r>
      <w:r>
        <w:rPr>
          <w:bCs/>
          <w:lang w:val="sk-SK"/>
        </w:rPr>
        <w:t>OH posudzujú projekt najmä na základe dokumentácie predloženej žiadateľom v zmysle vyzvania, Príručky pre žiadateľa resp. Postupov pre projekty technickej pomoci a Príručky k oprávnenosti výdavkov</w:t>
      </w:r>
      <w:r w:rsidR="0058788F">
        <w:rPr>
          <w:bCs/>
          <w:lang w:val="sk-SK"/>
        </w:rPr>
        <w:t xml:space="preserve"> zverejnených na webovom sídle RO OPII (www.opii.gov.sk)</w:t>
      </w:r>
      <w:r>
        <w:rPr>
          <w:bCs/>
          <w:lang w:val="sk-SK"/>
        </w:rPr>
        <w:t>.</w:t>
      </w:r>
    </w:p>
    <w:p w14:paraId="5ACE5F14" w14:textId="77777777" w:rsidR="00BC445C" w:rsidRPr="002E24FE" w:rsidRDefault="00BC445C" w:rsidP="002E24FE">
      <w:pPr>
        <w:pStyle w:val="BodyText1"/>
        <w:spacing w:line="240" w:lineRule="auto"/>
        <w:rPr>
          <w:bCs/>
          <w:lang w:val="sk-SK"/>
        </w:rPr>
      </w:pPr>
    </w:p>
    <w:p w14:paraId="6EE2DCAD" w14:textId="354E0CE2" w:rsidR="008007F4" w:rsidRDefault="00BC445C" w:rsidP="002E24FE">
      <w:pPr>
        <w:pStyle w:val="Nadpis2"/>
        <w:tabs>
          <w:tab w:val="clear" w:pos="0"/>
        </w:tabs>
        <w:ind w:left="990"/>
      </w:pPr>
      <w:bookmarkStart w:id="176" w:name="_Toc503797688"/>
      <w:r>
        <w:t>I</w:t>
      </w:r>
      <w:r w:rsidR="001D40F2" w:rsidRPr="00A50EFE">
        <w:t>nformácia o</w:t>
      </w:r>
      <w:r>
        <w:t> zverejňovaní zoznamov odborných hodnotiteľov a výstupov z odborného hodnotenia</w:t>
      </w:r>
      <w:bookmarkEnd w:id="176"/>
    </w:p>
    <w:p w14:paraId="6E50D67D" w14:textId="77777777" w:rsidR="00422261" w:rsidRPr="00E023B4" w:rsidRDefault="00422261" w:rsidP="00422261">
      <w:pPr>
        <w:pStyle w:val="BodyText1"/>
        <w:spacing w:line="240" w:lineRule="auto"/>
        <w:rPr>
          <w:lang w:val="sk-SK"/>
        </w:rPr>
      </w:pPr>
      <w:r w:rsidRPr="00E023B4">
        <w:rPr>
          <w:lang w:val="sk-SK"/>
        </w:rPr>
        <w:t>Povinnosť zverejňovania upravuje najmä § 48 zákona o príspevku z EŠIF. Okrem informácií a údajov v zmysle § 48 zákona o príspevku z EŠIF RO zabezpečí tiež zverejnenie informácií o praxi OH.</w:t>
      </w:r>
    </w:p>
    <w:p w14:paraId="2E416875" w14:textId="77777777" w:rsidR="00422261" w:rsidRPr="00E023B4" w:rsidRDefault="00422261" w:rsidP="00422261">
      <w:pPr>
        <w:pStyle w:val="BodyText1"/>
        <w:spacing w:line="240" w:lineRule="auto"/>
        <w:rPr>
          <w:lang w:val="sk-SK"/>
        </w:rPr>
      </w:pPr>
      <w:r w:rsidRPr="00E023B4">
        <w:rPr>
          <w:lang w:val="sk-SK"/>
        </w:rPr>
        <w:t xml:space="preserve">RO vloží informácie o odborných hodnotiteľoch výzvy do ITMS 2014+ najneskôr do 60 pracovných dní od skončenia rozhodovania o ŽoNFP pre každú </w:t>
      </w:r>
      <w:r>
        <w:rPr>
          <w:lang w:val="sk-SK"/>
        </w:rPr>
        <w:t>ŽoNFP</w:t>
      </w:r>
      <w:r w:rsidRPr="00E023B4">
        <w:rPr>
          <w:lang w:val="sk-SK"/>
        </w:rPr>
        <w:t xml:space="preserve">. Zverejňovanie informácií sa vzťahuje na výzvu na predkladanie ŽoNFP, vyzvanie pre národné projekty a vyzvanie pre veľké projekty.  </w:t>
      </w:r>
    </w:p>
    <w:p w14:paraId="1E510B7A" w14:textId="77777777" w:rsidR="00422261" w:rsidRPr="00E023B4" w:rsidRDefault="00422261" w:rsidP="00422261">
      <w:pPr>
        <w:pStyle w:val="BodyText1"/>
        <w:spacing w:line="240" w:lineRule="auto"/>
        <w:rPr>
          <w:lang w:val="sk-SK"/>
        </w:rPr>
      </w:pPr>
      <w:r w:rsidRPr="00E023B4">
        <w:rPr>
          <w:lang w:val="sk-SK"/>
        </w:rPr>
        <w:t xml:space="preserve">Informácie o OH obsahujú: </w:t>
      </w:r>
    </w:p>
    <w:p w14:paraId="2631F8ED" w14:textId="77777777" w:rsidR="00422261" w:rsidRPr="00E023B4" w:rsidRDefault="00422261" w:rsidP="00422261">
      <w:pPr>
        <w:pStyle w:val="BodyText1"/>
        <w:numPr>
          <w:ilvl w:val="0"/>
          <w:numId w:val="85"/>
        </w:numPr>
        <w:spacing w:before="0" w:after="0" w:line="240" w:lineRule="auto"/>
        <w:ind w:left="714" w:hanging="357"/>
        <w:rPr>
          <w:lang w:val="sk-SK"/>
        </w:rPr>
      </w:pPr>
      <w:r w:rsidRPr="00E023B4">
        <w:rPr>
          <w:lang w:val="sk-SK"/>
        </w:rPr>
        <w:t>titul, meno a priezvisko každého OH</w:t>
      </w:r>
      <w:r>
        <w:rPr>
          <w:lang w:val="sk-SK"/>
        </w:rPr>
        <w:t>,</w:t>
      </w:r>
    </w:p>
    <w:p w14:paraId="66275903" w14:textId="77777777" w:rsidR="00422261" w:rsidRPr="00E023B4" w:rsidRDefault="00422261" w:rsidP="00422261">
      <w:pPr>
        <w:pStyle w:val="BodyText1"/>
        <w:numPr>
          <w:ilvl w:val="0"/>
          <w:numId w:val="85"/>
        </w:numPr>
        <w:spacing w:before="0" w:after="0" w:line="240" w:lineRule="auto"/>
        <w:ind w:left="714" w:hanging="357"/>
        <w:rPr>
          <w:lang w:val="sk-SK"/>
        </w:rPr>
      </w:pPr>
      <w:r w:rsidRPr="00E023B4">
        <w:rPr>
          <w:lang w:val="sk-SK"/>
        </w:rPr>
        <w:t>doterajšie pracovné skúsenosti, ktoré sa týkajú hodnotenej tematickej oblasti, ktorú OH hodnotil</w:t>
      </w:r>
      <w:r>
        <w:rPr>
          <w:lang w:val="sk-SK"/>
        </w:rPr>
        <w:t>.</w:t>
      </w:r>
    </w:p>
    <w:p w14:paraId="0E8EBBC8" w14:textId="77777777" w:rsidR="00422261" w:rsidRPr="00E023B4" w:rsidRDefault="00422261" w:rsidP="00422261">
      <w:pPr>
        <w:pStyle w:val="BodyText1"/>
        <w:spacing w:line="240" w:lineRule="auto"/>
        <w:rPr>
          <w:lang w:val="sk-SK"/>
        </w:rPr>
      </w:pPr>
      <w:r w:rsidRPr="00E023B4">
        <w:rPr>
          <w:lang w:val="sk-SK"/>
        </w:rPr>
        <w:t>RO informácie o OH vypracuje samostatne</w:t>
      </w:r>
      <w:r>
        <w:rPr>
          <w:rStyle w:val="Odkaznapoznmkupodiarou"/>
          <w:lang w:val="sk-SK"/>
        </w:rPr>
        <w:footnoteReference w:id="6"/>
      </w:r>
      <w:r w:rsidRPr="00E023B4">
        <w:rPr>
          <w:lang w:val="sk-SK"/>
        </w:rPr>
        <w:t xml:space="preserve"> pre každ</w:t>
      </w:r>
      <w:r>
        <w:rPr>
          <w:lang w:val="sk-SK"/>
        </w:rPr>
        <w:t>ú ŽoNFP</w:t>
      </w:r>
      <w:r w:rsidRPr="00E023B4">
        <w:rPr>
          <w:lang w:val="sk-SK"/>
        </w:rPr>
        <w:t xml:space="preserve">. </w:t>
      </w:r>
    </w:p>
    <w:p w14:paraId="057438CF" w14:textId="1E7A6B35" w:rsidR="00422261" w:rsidRDefault="00422261" w:rsidP="002E24FE">
      <w:pPr>
        <w:pStyle w:val="BodyText1"/>
        <w:spacing w:line="240" w:lineRule="auto"/>
        <w:rPr>
          <w:lang w:val="sk-SK"/>
        </w:rPr>
      </w:pPr>
      <w:r w:rsidRPr="00E023B4">
        <w:rPr>
          <w:lang w:val="sk-SK"/>
        </w:rPr>
        <w:t xml:space="preserve">Dokument je automaticky zverejnený na webovom sídle </w:t>
      </w:r>
      <w:hyperlink r:id="rId9" w:history="1">
        <w:r w:rsidRPr="00353DCA">
          <w:rPr>
            <w:rStyle w:val="Hypertextovprepojenie"/>
            <w:lang w:val="sk-SK"/>
          </w:rPr>
          <w:t>www.itms2014.sk</w:t>
        </w:r>
      </w:hyperlink>
      <w:r>
        <w:rPr>
          <w:lang w:val="sk-SK"/>
        </w:rPr>
        <w:t>.</w:t>
      </w:r>
    </w:p>
    <w:p w14:paraId="596F824E" w14:textId="77777777" w:rsidR="00422261" w:rsidRPr="002E24FE" w:rsidRDefault="00422261" w:rsidP="002E24FE">
      <w:pPr>
        <w:pStyle w:val="BodyText1"/>
        <w:spacing w:line="240" w:lineRule="auto"/>
        <w:rPr>
          <w:lang w:val="sk-SK"/>
        </w:rPr>
      </w:pPr>
    </w:p>
    <w:p w14:paraId="5BD7FA57" w14:textId="3BAD7EDD" w:rsidR="006E3283" w:rsidRPr="00184EB8" w:rsidRDefault="006E3283" w:rsidP="00724262">
      <w:pPr>
        <w:pStyle w:val="Nadpis1"/>
      </w:pPr>
      <w:bookmarkStart w:id="177" w:name="_Toc503797689"/>
      <w:bookmarkStart w:id="178" w:name="_Toc503797690"/>
      <w:bookmarkStart w:id="179" w:name="_Toc503797691"/>
      <w:bookmarkStart w:id="180" w:name="_Toc503797692"/>
      <w:bookmarkStart w:id="181" w:name="_Toc503797693"/>
      <w:bookmarkStart w:id="182" w:name="_Toc503797694"/>
      <w:bookmarkStart w:id="183" w:name="_Toc503797695"/>
      <w:bookmarkStart w:id="184" w:name="_Toc503797696"/>
      <w:bookmarkStart w:id="185" w:name="_Toc503797697"/>
      <w:bookmarkStart w:id="186" w:name="_Toc503797698"/>
      <w:bookmarkStart w:id="187" w:name="_Toc503797699"/>
      <w:bookmarkEnd w:id="177"/>
      <w:bookmarkEnd w:id="178"/>
      <w:bookmarkEnd w:id="179"/>
      <w:bookmarkEnd w:id="180"/>
      <w:bookmarkEnd w:id="181"/>
      <w:bookmarkEnd w:id="182"/>
      <w:bookmarkEnd w:id="183"/>
      <w:bookmarkEnd w:id="184"/>
      <w:bookmarkEnd w:id="185"/>
      <w:bookmarkEnd w:id="186"/>
      <w:r w:rsidRPr="00184EB8">
        <w:lastRenderedPageBreak/>
        <w:t>Or</w:t>
      </w:r>
      <w:r w:rsidR="00630FDE">
        <w:t>ganizačno - technické zabezpečenie odborného hodnotenia žiadostí o NFP</w:t>
      </w:r>
      <w:bookmarkEnd w:id="187"/>
    </w:p>
    <w:p w14:paraId="644DC633" w14:textId="5B3CB712" w:rsidR="00D44ACC" w:rsidRDefault="001E2BEB">
      <w:pPr>
        <w:pStyle w:val="Nadpis2"/>
        <w:tabs>
          <w:tab w:val="clear" w:pos="0"/>
        </w:tabs>
        <w:ind w:left="990"/>
      </w:pPr>
      <w:bookmarkStart w:id="188" w:name="_Toc498352270"/>
      <w:bookmarkStart w:id="189" w:name="_Toc499195355"/>
      <w:bookmarkStart w:id="190" w:name="_Toc499195535"/>
      <w:bookmarkStart w:id="191" w:name="_Toc503797700"/>
      <w:bookmarkEnd w:id="188"/>
      <w:bookmarkEnd w:id="189"/>
      <w:bookmarkEnd w:id="190"/>
      <w:r>
        <w:t>Subjekty</w:t>
      </w:r>
      <w:r w:rsidRPr="002E24FE">
        <w:t xml:space="preserve"> a zamestnanci, zapojení do výkonu odborného hodnotenia a spôsob komunikácie RO s</w:t>
      </w:r>
      <w:r w:rsidR="00EA12EE">
        <w:t> </w:t>
      </w:r>
      <w:r w:rsidRPr="002E24FE">
        <w:t>hodnotiteľom</w:t>
      </w:r>
      <w:bookmarkEnd w:id="191"/>
    </w:p>
    <w:p w14:paraId="67A643E8" w14:textId="77777777" w:rsidR="004A5E1E" w:rsidRDefault="00A52D0E" w:rsidP="002E24FE">
      <w:pPr>
        <w:spacing w:line="240" w:lineRule="auto"/>
        <w:ind w:left="0" w:firstLine="0"/>
        <w:jc w:val="both"/>
        <w:rPr>
          <w:rFonts w:eastAsia="Times New Roman" w:cs="Times New Roman"/>
          <w:color w:val="000000"/>
          <w:szCs w:val="48"/>
        </w:rPr>
      </w:pPr>
      <w:r>
        <w:t xml:space="preserve">Odborné hodnotenie projektov OPII vykonávajú externý hodnotitelia na základe dohody o vykonaní </w:t>
      </w:r>
      <w:r w:rsidR="004A5E1E" w:rsidRPr="00184EB8">
        <w:rPr>
          <w:rFonts w:eastAsia="Times New Roman" w:cs="Times New Roman"/>
          <w:color w:val="000000"/>
          <w:szCs w:val="48"/>
        </w:rPr>
        <w:t>práce medzi odborným hodnotiteľom a RO OPII (MDV SR ako zamestnávateľom)</w:t>
      </w:r>
      <w:r w:rsidR="004A5E1E">
        <w:rPr>
          <w:rFonts w:eastAsia="Times New Roman" w:cs="Times New Roman"/>
          <w:color w:val="000000"/>
          <w:szCs w:val="48"/>
        </w:rPr>
        <w:t xml:space="preserve"> alebo zamestnanec MDV SR, ktorý splnil podmienky pre zaradenie do databázy OH na základe vymenúvacieho dekrétu. </w:t>
      </w:r>
    </w:p>
    <w:p w14:paraId="61C44092" w14:textId="77D7F8CF" w:rsidR="004A5E1E" w:rsidRDefault="004A5E1E" w:rsidP="002E24FE">
      <w:pPr>
        <w:spacing w:line="240" w:lineRule="auto"/>
        <w:ind w:left="0" w:firstLine="0"/>
        <w:jc w:val="both"/>
      </w:pPr>
      <w:r w:rsidRPr="004A5E1E">
        <w:t>Komunikácia medzi RO a odborným hodnotiteľom</w:t>
      </w:r>
      <w:r w:rsidR="00C31434" w:rsidRPr="00C31434">
        <w:t xml:space="preserve"> </w:t>
      </w:r>
      <w:r w:rsidR="00C31434">
        <w:t xml:space="preserve">bude </w:t>
      </w:r>
      <w:r w:rsidR="00C31434" w:rsidRPr="004A5E1E">
        <w:t>prebiehať</w:t>
      </w:r>
      <w:r w:rsidR="00C31434">
        <w:t xml:space="preserve"> prostredníctvom </w:t>
      </w:r>
      <w:r w:rsidR="00C31434" w:rsidRPr="00184EB8">
        <w:t>zástupc</w:t>
      </w:r>
      <w:r w:rsidR="00C31434">
        <w:t>u</w:t>
      </w:r>
      <w:r w:rsidR="00C31434" w:rsidRPr="00184EB8">
        <w:t xml:space="preserve"> RO OPII (ďalej </w:t>
      </w:r>
      <w:r w:rsidR="001C5A66">
        <w:t>aj</w:t>
      </w:r>
      <w:r w:rsidR="00C31434" w:rsidRPr="00184EB8">
        <w:t xml:space="preserve"> „zástupca RO“)</w:t>
      </w:r>
      <w:r w:rsidR="00C31434">
        <w:t xml:space="preserve"> ako </w:t>
      </w:r>
      <w:r w:rsidRPr="004A5E1E">
        <w:t>kontaktn</w:t>
      </w:r>
      <w:r w:rsidR="00C31434">
        <w:t>ou</w:t>
      </w:r>
      <w:r w:rsidRPr="004A5E1E">
        <w:t xml:space="preserve"> osob</w:t>
      </w:r>
      <w:r w:rsidR="00C31434">
        <w:t>ou</w:t>
      </w:r>
      <w:r w:rsidRPr="004A5E1E">
        <w:t xml:space="preserve"> pre odborného hodnotiteľa zo strany RO, ktorá bude zabezpečovať </w:t>
      </w:r>
      <w:r w:rsidR="00C31434">
        <w:t>okrem</w:t>
      </w:r>
      <w:r w:rsidRPr="004A5E1E">
        <w:t xml:space="preserve"> komunikáci</w:t>
      </w:r>
      <w:r w:rsidR="00C31434">
        <w:t>e</w:t>
      </w:r>
      <w:r w:rsidRPr="004A5E1E">
        <w:t xml:space="preserve"> </w:t>
      </w:r>
      <w:r w:rsidR="00C31434">
        <w:t>aj</w:t>
      </w:r>
      <w:r w:rsidRPr="004A5E1E">
        <w:t xml:space="preserve"> organizačno-technického za</w:t>
      </w:r>
      <w:r w:rsidR="00C31434">
        <w:t>bezpečenie</w:t>
      </w:r>
      <w:r w:rsidRPr="004A5E1E">
        <w:t xml:space="preserve"> </w:t>
      </w:r>
      <w:r w:rsidR="00EC0A43">
        <w:t>odborného hodnotenia</w:t>
      </w:r>
      <w:r w:rsidR="00C31434">
        <w:t>.</w:t>
      </w:r>
    </w:p>
    <w:p w14:paraId="1E2342DE" w14:textId="77777777" w:rsidR="00EA12EE" w:rsidRPr="002E24FE" w:rsidRDefault="00EA12EE" w:rsidP="002E24FE">
      <w:pPr>
        <w:spacing w:line="240" w:lineRule="auto"/>
        <w:ind w:left="0" w:firstLine="0"/>
        <w:jc w:val="both"/>
        <w:rPr>
          <w:rFonts w:eastAsia="Times New Roman" w:cs="Times New Roman"/>
          <w:color w:val="000000"/>
          <w:szCs w:val="48"/>
        </w:rPr>
      </w:pPr>
    </w:p>
    <w:p w14:paraId="0EBE1157" w14:textId="2B44EA8A" w:rsidR="00630FDE" w:rsidRDefault="001E2BEB">
      <w:pPr>
        <w:pStyle w:val="Nadpis2"/>
        <w:tabs>
          <w:tab w:val="clear" w:pos="0"/>
        </w:tabs>
        <w:ind w:left="990"/>
      </w:pPr>
      <w:bookmarkStart w:id="192" w:name="_Toc503797701"/>
      <w:r w:rsidRPr="002E24FE">
        <w:t>Administratívne povinnosti pred začiatkom odborného hodnotenia</w:t>
      </w:r>
      <w:bookmarkEnd w:id="192"/>
    </w:p>
    <w:p w14:paraId="2C3FE302" w14:textId="00ED7039" w:rsidR="00EC0A43" w:rsidRPr="00EC0A43" w:rsidRDefault="00EC0A43" w:rsidP="00EC0A43">
      <w:pPr>
        <w:spacing w:line="240" w:lineRule="auto"/>
        <w:ind w:left="0" w:firstLine="0"/>
        <w:jc w:val="both"/>
        <w:rPr>
          <w:rFonts w:eastAsia="Times New Roman" w:cs="Times New Roman"/>
          <w:color w:val="000000"/>
          <w:szCs w:val="48"/>
        </w:rPr>
      </w:pPr>
      <w:r w:rsidRPr="00EC0A43">
        <w:rPr>
          <w:rFonts w:eastAsia="Times New Roman" w:cs="Times New Roman"/>
          <w:color w:val="000000"/>
          <w:szCs w:val="48"/>
        </w:rPr>
        <w:t>Odborn</w:t>
      </w:r>
      <w:r>
        <w:rPr>
          <w:rFonts w:eastAsia="Times New Roman" w:cs="Times New Roman"/>
          <w:color w:val="000000"/>
          <w:szCs w:val="48"/>
        </w:rPr>
        <w:t>ý</w:t>
      </w:r>
      <w:r w:rsidRPr="00EC0A43">
        <w:rPr>
          <w:rFonts w:eastAsia="Times New Roman" w:cs="Times New Roman"/>
          <w:color w:val="000000"/>
          <w:szCs w:val="48"/>
        </w:rPr>
        <w:t xml:space="preserve"> hodnotiteľ pred začiatkom odborného hodnotenia</w:t>
      </w:r>
      <w:r>
        <w:rPr>
          <w:rFonts w:eastAsia="Times New Roman" w:cs="Times New Roman"/>
          <w:color w:val="000000"/>
          <w:szCs w:val="48"/>
        </w:rPr>
        <w:t xml:space="preserve"> je povinný</w:t>
      </w:r>
      <w:r w:rsidRPr="00EC0A43">
        <w:rPr>
          <w:rFonts w:eastAsia="Times New Roman" w:cs="Times New Roman"/>
          <w:color w:val="000000"/>
          <w:szCs w:val="48"/>
        </w:rPr>
        <w:t xml:space="preserve">: </w:t>
      </w:r>
    </w:p>
    <w:p w14:paraId="29F4818B" w14:textId="5428E2EC" w:rsidR="00EC0A43" w:rsidRPr="002E24FE"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podpísať</w:t>
      </w:r>
      <w:ins w:id="193" w:author="autor" w:date="2020-12-10T16:37:00Z">
        <w:r w:rsidR="00CD1F39">
          <w:rPr>
            <w:rFonts w:eastAsia="Times New Roman" w:cs="Times New Roman"/>
            <w:color w:val="000000"/>
            <w:szCs w:val="48"/>
          </w:rPr>
          <w:t>, resp. doručiť na RO OPII podpísanú</w:t>
        </w:r>
      </w:ins>
      <w:r w:rsidRPr="002E24FE">
        <w:rPr>
          <w:rFonts w:eastAsia="Times New Roman" w:cs="Times New Roman"/>
          <w:color w:val="000000"/>
          <w:szCs w:val="48"/>
        </w:rPr>
        <w:t xml:space="preserve"> dohodu o vykonaní práce (ak relevantné),</w:t>
      </w:r>
    </w:p>
    <w:p w14:paraId="241A85B8" w14:textId="52B678BD" w:rsidR="00EC0A43"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absolvovať školenie odborných hodnotiteľov</w:t>
      </w:r>
      <w:r w:rsidR="005B31F4">
        <w:rPr>
          <w:rFonts w:eastAsia="Times New Roman" w:cs="Times New Roman"/>
          <w:color w:val="000000"/>
          <w:szCs w:val="48"/>
        </w:rPr>
        <w:t xml:space="preserve"> a podpísať prezenčnú listinu zo školenia</w:t>
      </w:r>
      <w:ins w:id="194" w:author="autor" w:date="2020-12-10T16:40:00Z">
        <w:r w:rsidR="00CD1F39">
          <w:rPr>
            <w:rFonts w:eastAsia="Times New Roman" w:cs="Times New Roman"/>
            <w:color w:val="000000"/>
            <w:szCs w:val="48"/>
          </w:rPr>
          <w:t>, resp.</w:t>
        </w:r>
      </w:ins>
      <w:ins w:id="195" w:author="autor" w:date="2020-12-10T16:43:00Z">
        <w:r w:rsidR="00CD1F39">
          <w:rPr>
            <w:rFonts w:eastAsia="Times New Roman" w:cs="Times New Roman"/>
            <w:color w:val="000000"/>
            <w:szCs w:val="48"/>
          </w:rPr>
          <w:t xml:space="preserve"> </w:t>
        </w:r>
      </w:ins>
      <w:ins w:id="196" w:author="autor" w:date="2020-12-10T16:55:00Z">
        <w:r w:rsidR="004B59FA">
          <w:rPr>
            <w:rFonts w:eastAsia="Times New Roman" w:cs="Times New Roman"/>
            <w:color w:val="000000"/>
            <w:szCs w:val="48"/>
          </w:rPr>
          <w:t>v prípade výkonu odborného hodnotenia mimo priestorov určených RO OPII</w:t>
        </w:r>
      </w:ins>
      <w:ins w:id="197" w:author="autor" w:date="2020-12-10T16:56:00Z">
        <w:r w:rsidR="004B59FA">
          <w:rPr>
            <w:rFonts w:eastAsia="Times New Roman" w:cs="Times New Roman"/>
            <w:color w:val="000000"/>
            <w:szCs w:val="48"/>
          </w:rPr>
          <w:t>,</w:t>
        </w:r>
      </w:ins>
      <w:ins w:id="198" w:author="autor" w:date="2020-12-10T16:55:00Z">
        <w:r w:rsidR="004B59FA">
          <w:rPr>
            <w:rFonts w:eastAsia="Times New Roman" w:cs="Times New Roman"/>
            <w:color w:val="000000"/>
            <w:szCs w:val="48"/>
          </w:rPr>
          <w:t xml:space="preserve"> </w:t>
        </w:r>
      </w:ins>
      <w:ins w:id="199" w:author="autor" w:date="2020-12-10T16:56:00Z">
        <w:r w:rsidR="004B59FA">
          <w:rPr>
            <w:rFonts w:eastAsia="Times New Roman" w:cs="Times New Roman"/>
            <w:color w:val="000000"/>
            <w:szCs w:val="48"/>
          </w:rPr>
          <w:t xml:space="preserve">zaslať Čestné vyhlásenie o poučení (príloha č.8), ktorým </w:t>
        </w:r>
      </w:ins>
      <w:ins w:id="200" w:author="autor" w:date="2020-12-10T16:57:00Z">
        <w:r w:rsidR="004B59FA">
          <w:rPr>
            <w:rFonts w:eastAsia="Times New Roman" w:cs="Times New Roman"/>
            <w:color w:val="000000"/>
            <w:szCs w:val="48"/>
          </w:rPr>
          <w:t xml:space="preserve">odborný hodnotiľ preukáže, že sa </w:t>
        </w:r>
      </w:ins>
      <w:ins w:id="201" w:author="autor" w:date="2020-12-10T16:43:00Z">
        <w:r w:rsidR="00CD1F39">
          <w:rPr>
            <w:rFonts w:eastAsia="Times New Roman" w:cs="Times New Roman"/>
            <w:color w:val="000000"/>
            <w:szCs w:val="48"/>
          </w:rPr>
          <w:t>oboznámi</w:t>
        </w:r>
      </w:ins>
      <w:ins w:id="202" w:author="autor" w:date="2020-12-10T16:58:00Z">
        <w:r w:rsidR="004B59FA">
          <w:rPr>
            <w:rFonts w:eastAsia="Times New Roman" w:cs="Times New Roman"/>
            <w:color w:val="000000"/>
            <w:szCs w:val="48"/>
          </w:rPr>
          <w:t>l s</w:t>
        </w:r>
      </w:ins>
      <w:ins w:id="203" w:author="autor" w:date="2020-12-10T16:59:00Z">
        <w:r w:rsidR="004B59FA">
          <w:rPr>
            <w:rFonts w:eastAsia="Times New Roman" w:cs="Times New Roman"/>
            <w:color w:val="000000"/>
            <w:szCs w:val="48"/>
          </w:rPr>
          <w:t> </w:t>
        </w:r>
      </w:ins>
      <w:ins w:id="204" w:author="autor" w:date="2020-12-10T16:58:00Z">
        <w:r w:rsidR="004B59FA">
          <w:rPr>
            <w:rFonts w:eastAsia="Times New Roman" w:cs="Times New Roman"/>
            <w:color w:val="000000"/>
            <w:szCs w:val="48"/>
          </w:rPr>
          <w:t xml:space="preserve">procesom </w:t>
        </w:r>
      </w:ins>
      <w:ins w:id="205" w:author="autor" w:date="2020-12-10T16:59:00Z">
        <w:r w:rsidR="004B59FA">
          <w:rPr>
            <w:rFonts w:eastAsia="Times New Roman" w:cs="Times New Roman"/>
            <w:color w:val="000000"/>
            <w:szCs w:val="48"/>
          </w:rPr>
          <w:t>a podmienkami výkonu odborného hodnotenia</w:t>
        </w:r>
        <w:r w:rsidR="004B59FA">
          <w:rPr>
            <w:rStyle w:val="Odkaznapoznmkupodiarou"/>
            <w:rFonts w:eastAsia="Times New Roman" w:cs="Times New Roman"/>
            <w:color w:val="000000"/>
            <w:szCs w:val="48"/>
          </w:rPr>
          <w:footnoteReference w:id="7"/>
        </w:r>
      </w:ins>
      <w:r w:rsidRPr="002E24FE">
        <w:rPr>
          <w:rFonts w:eastAsia="Times New Roman" w:cs="Times New Roman"/>
          <w:color w:val="000000"/>
          <w:szCs w:val="48"/>
        </w:rPr>
        <w:t>,</w:t>
      </w:r>
    </w:p>
    <w:p w14:paraId="19682C8F" w14:textId="24427FA8" w:rsidR="00F42077" w:rsidRPr="00F42077" w:rsidRDefault="00F42077" w:rsidP="00F42077">
      <w:pPr>
        <w:pStyle w:val="Odsekzoznamu"/>
        <w:numPr>
          <w:ilvl w:val="0"/>
          <w:numId w:val="90"/>
        </w:numPr>
        <w:spacing w:line="240" w:lineRule="auto"/>
        <w:jc w:val="both"/>
        <w:rPr>
          <w:rFonts w:eastAsia="Times New Roman" w:cs="Times New Roman"/>
          <w:color w:val="000000"/>
          <w:szCs w:val="48"/>
        </w:rPr>
      </w:pPr>
      <w:r w:rsidRPr="00F42077">
        <w:rPr>
          <w:rFonts w:eastAsia="Times New Roman" w:cs="Times New Roman"/>
          <w:color w:val="000000"/>
          <w:szCs w:val="48"/>
        </w:rPr>
        <w:t xml:space="preserve">preukázateľne </w:t>
      </w:r>
      <w:r w:rsidR="00BE4400" w:rsidRPr="00F42077">
        <w:rPr>
          <w:rFonts w:eastAsia="Times New Roman" w:cs="Times New Roman"/>
          <w:color w:val="000000"/>
          <w:szCs w:val="48"/>
        </w:rPr>
        <w:t xml:space="preserve">sa </w:t>
      </w:r>
      <w:r w:rsidRPr="00F42077">
        <w:rPr>
          <w:rFonts w:eastAsia="Times New Roman" w:cs="Times New Roman"/>
          <w:color w:val="000000"/>
          <w:szCs w:val="48"/>
        </w:rPr>
        <w:t>oboznámiť s BOZP v súlade so zákonom č. 124/2006 Z.z. o bezpečnosti a ochrane zdravia pri práci a o zmene a doplnení niektorých zákonov</w:t>
      </w:r>
      <w:r>
        <w:rPr>
          <w:rFonts w:eastAsia="Times New Roman" w:cs="Times New Roman"/>
          <w:color w:val="000000"/>
          <w:szCs w:val="48"/>
        </w:rPr>
        <w:t>,</w:t>
      </w:r>
    </w:p>
    <w:p w14:paraId="28889D9D" w14:textId="21B5556C" w:rsidR="00EC0A43"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podpísať</w:t>
      </w:r>
      <w:del w:id="212" w:author="autor" w:date="2020-12-10T17:07:00Z">
        <w:r w:rsidRPr="002E24FE" w:rsidDel="00204FFF">
          <w:rPr>
            <w:rFonts w:eastAsia="Times New Roman" w:cs="Times New Roman"/>
            <w:color w:val="000000"/>
            <w:szCs w:val="48"/>
          </w:rPr>
          <w:delText xml:space="preserve"> </w:delText>
        </w:r>
      </w:del>
      <w:ins w:id="213" w:author="autor" w:date="2020-12-10T17:07:00Z">
        <w:r w:rsidR="00204FFF">
          <w:rPr>
            <w:rFonts w:eastAsia="Times New Roman" w:cs="Times New Roman"/>
            <w:color w:val="000000"/>
            <w:szCs w:val="48"/>
          </w:rPr>
          <w:t>, resp. doručiť na RO OPII podpísan</w:t>
        </w:r>
      </w:ins>
      <w:ins w:id="214" w:author="autor" w:date="2020-12-10T17:08:00Z">
        <w:r w:rsidR="00204FFF">
          <w:rPr>
            <w:rFonts w:eastAsia="Times New Roman" w:cs="Times New Roman"/>
            <w:color w:val="000000"/>
            <w:szCs w:val="48"/>
          </w:rPr>
          <w:t>é</w:t>
        </w:r>
      </w:ins>
      <w:ins w:id="215" w:author="autor" w:date="2020-12-10T17:07:00Z">
        <w:r w:rsidR="00204FFF" w:rsidRPr="002E24FE">
          <w:rPr>
            <w:rFonts w:eastAsia="Times New Roman" w:cs="Times New Roman"/>
            <w:color w:val="000000"/>
            <w:szCs w:val="48"/>
          </w:rPr>
          <w:t xml:space="preserve"> </w:t>
        </w:r>
      </w:ins>
      <w:r w:rsidRPr="002E24FE">
        <w:rPr>
          <w:rFonts w:eastAsia="Times New Roman" w:cs="Times New Roman"/>
          <w:color w:val="000000"/>
          <w:szCs w:val="48"/>
        </w:rPr>
        <w:t xml:space="preserve">čestné vyhlásenie o nestrannosti, zachovaní dôvernosti informácií a vylúčení konfliktu záujmov (príloha č. </w:t>
      </w:r>
      <w:r>
        <w:rPr>
          <w:rFonts w:eastAsia="Times New Roman" w:cs="Times New Roman"/>
          <w:color w:val="000000"/>
          <w:szCs w:val="48"/>
        </w:rPr>
        <w:t>6</w:t>
      </w:r>
      <w:r w:rsidRPr="002E24FE">
        <w:rPr>
          <w:rFonts w:eastAsia="Times New Roman" w:cs="Times New Roman"/>
          <w:color w:val="000000"/>
          <w:szCs w:val="48"/>
        </w:rPr>
        <w:t>)</w:t>
      </w:r>
      <w:r>
        <w:rPr>
          <w:rFonts w:eastAsia="Times New Roman" w:cs="Times New Roman"/>
          <w:color w:val="000000"/>
          <w:szCs w:val="48"/>
        </w:rPr>
        <w:t xml:space="preserve"> </w:t>
      </w:r>
      <w:r w:rsidR="005E63E9">
        <w:rPr>
          <w:rFonts w:eastAsia="Times New Roman" w:cs="Times New Roman"/>
          <w:color w:val="000000"/>
          <w:szCs w:val="48"/>
        </w:rPr>
        <w:t>a čestné vyhlásenie o poučení (príloha č. 8)</w:t>
      </w:r>
      <w:r w:rsidRPr="002E24FE">
        <w:rPr>
          <w:rFonts w:eastAsia="Times New Roman" w:cs="Times New Roman"/>
          <w:color w:val="000000"/>
          <w:szCs w:val="48"/>
        </w:rPr>
        <w:t>,</w:t>
      </w:r>
    </w:p>
    <w:p w14:paraId="0243DD53" w14:textId="73EB40A1" w:rsidR="00FD26A1" w:rsidRPr="002E24FE" w:rsidRDefault="00FD26A1" w:rsidP="002E24FE">
      <w:pPr>
        <w:pStyle w:val="Odsekzoznamu"/>
        <w:numPr>
          <w:ilvl w:val="0"/>
          <w:numId w:val="90"/>
        </w:numPr>
        <w:spacing w:line="240" w:lineRule="auto"/>
        <w:jc w:val="both"/>
        <w:rPr>
          <w:rFonts w:eastAsia="Times New Roman" w:cs="Times New Roman"/>
          <w:color w:val="000000"/>
          <w:szCs w:val="48"/>
        </w:rPr>
      </w:pPr>
      <w:r w:rsidRPr="00EC4368">
        <w:rPr>
          <w:rFonts w:eastAsia="Times New Roman" w:cs="Times New Roman"/>
          <w:color w:val="000000"/>
          <w:szCs w:val="48"/>
          <w:highlight w:val="yellow"/>
        </w:rPr>
        <w:t>podpísať</w:t>
      </w:r>
      <w:ins w:id="216" w:author="autor" w:date="2020-12-11T14:09:00Z">
        <w:r w:rsidR="00AB76CB">
          <w:rPr>
            <w:rFonts w:eastAsia="Times New Roman" w:cs="Times New Roman"/>
            <w:color w:val="000000"/>
            <w:szCs w:val="48"/>
          </w:rPr>
          <w:t xml:space="preserve">, </w:t>
        </w:r>
        <w:r w:rsidR="00AB76CB" w:rsidRPr="00AB76CB">
          <w:rPr>
            <w:rFonts w:eastAsia="Times New Roman" w:cs="Times New Roman"/>
            <w:color w:val="000000"/>
            <w:szCs w:val="48"/>
          </w:rPr>
          <w:t xml:space="preserve"> </w:t>
        </w:r>
        <w:r w:rsidR="00AB76CB">
          <w:rPr>
            <w:rFonts w:eastAsia="Times New Roman" w:cs="Times New Roman"/>
            <w:color w:val="000000"/>
            <w:szCs w:val="48"/>
          </w:rPr>
          <w:t>resp. doručiť na RO OPII podpísanú</w:t>
        </w:r>
      </w:ins>
      <w:r w:rsidRPr="00EC4368">
        <w:rPr>
          <w:rFonts w:eastAsia="Times New Roman" w:cs="Times New Roman"/>
          <w:color w:val="000000"/>
          <w:szCs w:val="48"/>
          <w:highlight w:val="yellow"/>
        </w:rPr>
        <w:t xml:space="preserve"> prezenčnú listinu z účasti na odbornom hodnotení</w:t>
      </w:r>
      <w:r w:rsidR="005B31F4" w:rsidRPr="00EC4368">
        <w:rPr>
          <w:rFonts w:eastAsia="Times New Roman" w:cs="Times New Roman"/>
          <w:color w:val="000000"/>
          <w:szCs w:val="48"/>
          <w:highlight w:val="yellow"/>
        </w:rPr>
        <w:t xml:space="preserve"> externým OH</w:t>
      </w:r>
      <w:r>
        <w:rPr>
          <w:rFonts w:eastAsia="Times New Roman" w:cs="Times New Roman"/>
          <w:color w:val="000000"/>
          <w:szCs w:val="48"/>
        </w:rPr>
        <w:t>,</w:t>
      </w:r>
    </w:p>
    <w:p w14:paraId="57DE6555" w14:textId="6F6D06C2" w:rsidR="00EC0A43" w:rsidRPr="002E24FE" w:rsidRDefault="00EC0A43"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 xml:space="preserve">prevziať </w:t>
      </w:r>
      <w:ins w:id="217" w:author="autor" w:date="2020-12-10T17:09:00Z">
        <w:r w:rsidR="00204FFF">
          <w:rPr>
            <w:rFonts w:eastAsia="Times New Roman" w:cs="Times New Roman"/>
            <w:color w:val="000000"/>
            <w:szCs w:val="48"/>
          </w:rPr>
          <w:t xml:space="preserve">(osobne alebo poštou doručený) </w:t>
        </w:r>
      </w:ins>
      <w:r w:rsidR="005E63E9">
        <w:rPr>
          <w:rFonts w:eastAsia="Times New Roman" w:cs="Times New Roman"/>
          <w:color w:val="000000"/>
          <w:szCs w:val="48"/>
        </w:rPr>
        <w:t>vy</w:t>
      </w:r>
      <w:r w:rsidRPr="002E24FE">
        <w:rPr>
          <w:rFonts w:eastAsia="Times New Roman" w:cs="Times New Roman"/>
          <w:color w:val="000000"/>
          <w:szCs w:val="48"/>
        </w:rPr>
        <w:t>men</w:t>
      </w:r>
      <w:r w:rsidR="005E63E9">
        <w:rPr>
          <w:rFonts w:eastAsia="Times New Roman" w:cs="Times New Roman"/>
          <w:color w:val="000000"/>
          <w:szCs w:val="48"/>
        </w:rPr>
        <w:t>ú</w:t>
      </w:r>
      <w:r w:rsidRPr="002E24FE">
        <w:rPr>
          <w:rFonts w:eastAsia="Times New Roman" w:cs="Times New Roman"/>
          <w:color w:val="000000"/>
          <w:szCs w:val="48"/>
        </w:rPr>
        <w:t>vací dekrét</w:t>
      </w:r>
      <w:r w:rsidR="005E63E9">
        <w:rPr>
          <w:rFonts w:eastAsia="Times New Roman" w:cs="Times New Roman"/>
          <w:color w:val="000000"/>
          <w:szCs w:val="48"/>
        </w:rPr>
        <w:t xml:space="preserve"> (príloha č. 3)</w:t>
      </w:r>
      <w:r w:rsidRPr="002E24FE">
        <w:rPr>
          <w:rFonts w:eastAsia="Times New Roman" w:cs="Times New Roman"/>
          <w:color w:val="000000"/>
          <w:szCs w:val="48"/>
        </w:rPr>
        <w:t>.</w:t>
      </w:r>
    </w:p>
    <w:p w14:paraId="20114231" w14:textId="77777777" w:rsidR="00A52D0E" w:rsidRPr="002E24FE" w:rsidRDefault="00A52D0E" w:rsidP="00A52D0E">
      <w:pPr>
        <w:spacing w:line="240" w:lineRule="auto"/>
        <w:ind w:left="0" w:firstLine="0"/>
        <w:jc w:val="both"/>
      </w:pPr>
      <w:r w:rsidRPr="002E24FE">
        <w:t>Vzťahy a vzájomné záväzky s odborným hodnotiteľom sa v prípade odborných hodnotiteľov, ktorí nie sú zamestnancami MDV SR, zabezpečujú právne záväzným spôsobom, a to formou dohody o vykonaní práce medzi odborným hodnotiteľom a RO OPII (MDV SR ako zamestnávateľom). Dohodu o vykonaní práce zamestnávateľ môže uzatvoriť s fyzickou osobou, ak rozsah práce (pracovnej úlohy), na ktorý sa táto dohoda uzatvára, nepresahuje 350 hodín v kalendárnom roku. Dohodu o vykonaní práce možno uzatvoriť najviac na 12 mesiacov. Odborný hodnotiteľ, ktorý je zároveň aj zamestnancom MDV SR, má predmetnú činnosť zakotvenú v opise činnosti štátnozamestnaneckého miesta.</w:t>
      </w:r>
    </w:p>
    <w:p w14:paraId="51251071" w14:textId="77777777" w:rsidR="00A52D0E" w:rsidRPr="002E24FE" w:rsidRDefault="00A52D0E" w:rsidP="00A52D0E">
      <w:pPr>
        <w:spacing w:line="240" w:lineRule="auto"/>
        <w:ind w:left="0" w:firstLine="0"/>
        <w:jc w:val="both"/>
      </w:pPr>
      <w:r w:rsidRPr="002E24FE">
        <w:t>Dohoda o vykonaní práce obsahuje okrem všeobecných ustanovení aj:</w:t>
      </w:r>
    </w:p>
    <w:p w14:paraId="15F49333"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identifikačné údaje hodnotiteľa vrátane bankového účtu a identifikačné údaje RO OPII;</w:t>
      </w:r>
    </w:p>
    <w:p w14:paraId="62BFBE54"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názov Operačného programu, vrátane špecifikácie prioritných osí, v rámci ktorých hodnotiteľ posudzuje ŽoNFP;</w:t>
      </w:r>
    </w:p>
    <w:p w14:paraId="70F57C3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definíciu dohodnutej pracovnej úlohy vyplývajúcej z dohody o vykonaní práce;</w:t>
      </w:r>
    </w:p>
    <w:p w14:paraId="14AA88A5"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spôsob odmeňovania hodnotiteľa zohľadňujúci špecifiká odborného hodnotenia v rámci operačného programu a výšku dohodnutej odmeny za vykonanie dohodnutej pracovnej úlohy;</w:t>
      </w:r>
    </w:p>
    <w:p w14:paraId="6D48ECCB"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časové vymedzenie trvania dohody o vykonaní práce</w:t>
      </w:r>
      <w:r w:rsidRPr="002E24FE">
        <w:rPr>
          <w:rFonts w:eastAsia="Times New Roman" w:cs="Times New Roman"/>
          <w:color w:val="000000"/>
          <w:szCs w:val="48"/>
        </w:rPr>
        <w:footnoteReference w:id="8"/>
      </w:r>
      <w:r w:rsidRPr="002E24FE">
        <w:rPr>
          <w:rFonts w:eastAsia="Times New Roman" w:cs="Times New Roman"/>
          <w:color w:val="000000"/>
          <w:szCs w:val="48"/>
        </w:rPr>
        <w:t>;</w:t>
      </w:r>
    </w:p>
    <w:p w14:paraId="21B1133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predpokladaný rozsah práce podľa pokynu splnomocneného zástupcu pre vecné vzťahy – GR SRP (alebo ním poverený zamestnanec) ;</w:t>
      </w:r>
    </w:p>
    <w:p w14:paraId="213A2AED"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povinnosti hodnotiteľa;</w:t>
      </w:r>
    </w:p>
    <w:p w14:paraId="4F8D7DB2"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lastRenderedPageBreak/>
        <w:t>sankcie v prípade porušenia povinností hodnotiteľa v procese odborného hodnotenia;</w:t>
      </w:r>
    </w:p>
    <w:p w14:paraId="021BE6F7" w14:textId="77777777" w:rsidR="00A52D0E" w:rsidRPr="002E24FE" w:rsidRDefault="00A52D0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pečiatku a podpis zamestnávateľa RO OPII, ktorý podpisuje dohodu o vykonaní práce a podpis hodnotiteľa.</w:t>
      </w:r>
    </w:p>
    <w:p w14:paraId="3879AEA0" w14:textId="77777777" w:rsidR="00A52D0E" w:rsidRPr="002E24FE" w:rsidRDefault="00A52D0E" w:rsidP="002E24FE">
      <w:pPr>
        <w:spacing w:line="240" w:lineRule="auto"/>
        <w:ind w:left="0" w:firstLine="0"/>
        <w:jc w:val="both"/>
      </w:pPr>
      <w:r w:rsidRPr="002E24FE">
        <w:t>Zamestnávateľ môže odstúpiť od dohody, s výnimkou ustanovení § 226 ods. 3 a ods. 5 Zákonníka práce aj v prípade:</w:t>
      </w:r>
    </w:p>
    <w:p w14:paraId="2F2D1100" w14:textId="43482187"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ak je dostatočne odôvodnený záver, že zamestnanec spáchal trestný čin v súvislosti s vykonávaním predmetu dohody,</w:t>
      </w:r>
    </w:p>
    <w:p w14:paraId="6EF1F23B" w14:textId="413B18C7"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ak možno dôvodne pochybovať, že zamestnanec spĺňa náležitosti, ktoré sú obsahom jeho čestného vyhlásenia,</w:t>
      </w:r>
    </w:p>
    <w:p w14:paraId="52E6BB57" w14:textId="133250E1" w:rsidR="00A52D0E" w:rsidRPr="00184EB8" w:rsidRDefault="00A52D0E" w:rsidP="002E24FE">
      <w:pPr>
        <w:pStyle w:val="Odsekzoznamu"/>
        <w:numPr>
          <w:ilvl w:val="0"/>
          <w:numId w:val="92"/>
        </w:numPr>
        <w:spacing w:line="240" w:lineRule="auto"/>
        <w:jc w:val="both"/>
        <w:rPr>
          <w:rFonts w:eastAsia="Times New Roman" w:cs="Times New Roman"/>
          <w:color w:val="000000"/>
          <w:szCs w:val="48"/>
        </w:rPr>
      </w:pPr>
      <w:r w:rsidRPr="00184EB8">
        <w:rPr>
          <w:rFonts w:eastAsia="Times New Roman" w:cs="Times New Roman"/>
          <w:color w:val="000000"/>
          <w:szCs w:val="48"/>
        </w:rPr>
        <w:t>ak zamestnanec vykonáva predmet dohody v rozpore s príslušnými ustanoveniami tejto príručky, ako aj v rozpore s ďalšími programovými dokumentmi OPII (napr. hodnotenie v rozpore s inštrukciami pre odborné hodnotenie, preukázané ovplyvňovanie hodnotiteľov počas procesu odborného hodnotenia konkrétnej ŽoNFP a pod.).</w:t>
      </w:r>
    </w:p>
    <w:p w14:paraId="78ADE6D2" w14:textId="77777777" w:rsidR="00A52D0E" w:rsidRPr="00184EB8" w:rsidRDefault="00A52D0E"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 xml:space="preserve">Ak nastane niektorá z uvedených okolností, má zamestnávateľ právo odmietnuť vyplatenie odmeny a ak bola odmena vyplatená aj čiastočne, je zamestnanec povinný zamestnávateľovi vrátiť sumu vo výške ceny práce zamestnanca.  </w:t>
      </w:r>
    </w:p>
    <w:p w14:paraId="427D0DE9" w14:textId="77777777" w:rsidR="00A52D0E" w:rsidRPr="00184EB8" w:rsidRDefault="00A52D0E"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Zamestnanec môže od dohody odstúpiť, ak nemôže predmet dohody vykonať preto, že mu zamestnávateľ nevytvoril dohodnuté pracovné podmienky. Zamestnávateľ je povinný nahradiť škodu, ktorá mu tým vznikla.</w:t>
      </w:r>
    </w:p>
    <w:p w14:paraId="434A0617" w14:textId="0C557F43" w:rsidR="00A52D0E" w:rsidRPr="002E24FE" w:rsidRDefault="00A52D0E" w:rsidP="002E24FE">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spôsobí.</w:t>
      </w:r>
      <w:r w:rsidRPr="002E24FE">
        <w:rPr>
          <w:rFonts w:eastAsia="Times New Roman" w:cs="Times New Roman"/>
          <w:color w:val="000000"/>
          <w:szCs w:val="48"/>
        </w:rPr>
        <w:t xml:space="preserve"> </w:t>
      </w:r>
    </w:p>
    <w:p w14:paraId="1CCA8306" w14:textId="77777777" w:rsidR="00A52D0E" w:rsidRDefault="00A52D0E" w:rsidP="002E24FE">
      <w:pPr>
        <w:spacing w:line="240" w:lineRule="auto"/>
        <w:jc w:val="both"/>
      </w:pPr>
    </w:p>
    <w:p w14:paraId="376E9280" w14:textId="717B24A9" w:rsidR="001E2BEB" w:rsidRDefault="001E2BEB">
      <w:pPr>
        <w:pStyle w:val="Nadpis2"/>
        <w:tabs>
          <w:tab w:val="clear" w:pos="0"/>
        </w:tabs>
        <w:ind w:left="990"/>
      </w:pPr>
      <w:bookmarkStart w:id="218" w:name="_Toc503797702"/>
      <w:r w:rsidRPr="002E24FE">
        <w:t>Organizačno – technické náležitosti výkonu odborného hodnotenia žiadostí o</w:t>
      </w:r>
      <w:r w:rsidR="00DF3A1B">
        <w:t> </w:t>
      </w:r>
      <w:r w:rsidRPr="002E24FE">
        <w:t>NFP</w:t>
      </w:r>
      <w:bookmarkEnd w:id="218"/>
    </w:p>
    <w:p w14:paraId="7332A5A2" w14:textId="7335DB01" w:rsidR="00FD26A1"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Organizačne</w:t>
      </w:r>
      <w:r w:rsidR="00F42077">
        <w:rPr>
          <w:rFonts w:eastAsia="Times New Roman" w:cs="Times New Roman"/>
          <w:color w:val="000000"/>
          <w:szCs w:val="48"/>
        </w:rPr>
        <w:t>,</w:t>
      </w:r>
      <w:r w:rsidRPr="002E24FE">
        <w:rPr>
          <w:rFonts w:eastAsia="Times New Roman" w:cs="Times New Roman"/>
          <w:color w:val="000000"/>
          <w:szCs w:val="48"/>
        </w:rPr>
        <w:t xml:space="preserve"> </w:t>
      </w:r>
      <w:r w:rsidR="00F42077">
        <w:rPr>
          <w:rFonts w:eastAsia="Times New Roman" w:cs="Times New Roman"/>
          <w:color w:val="000000"/>
          <w:szCs w:val="48"/>
        </w:rPr>
        <w:t xml:space="preserve">v zmysle tejto príručky, </w:t>
      </w:r>
      <w:r w:rsidRPr="002E24FE">
        <w:rPr>
          <w:rFonts w:eastAsia="Times New Roman" w:cs="Times New Roman"/>
          <w:color w:val="000000"/>
          <w:szCs w:val="48"/>
        </w:rPr>
        <w:t xml:space="preserve">zabezpečuje proces odborného hodnotenia zástupca RO OPII, ktorý </w:t>
      </w:r>
      <w:r w:rsidR="00DF3664">
        <w:rPr>
          <w:rFonts w:eastAsia="Times New Roman" w:cs="Times New Roman"/>
          <w:color w:val="000000"/>
          <w:szCs w:val="48"/>
        </w:rPr>
        <w:t xml:space="preserve">je </w:t>
      </w:r>
      <w:r w:rsidRPr="002E24FE">
        <w:rPr>
          <w:rFonts w:eastAsia="Times New Roman" w:cs="Times New Roman"/>
          <w:color w:val="000000"/>
          <w:szCs w:val="48"/>
        </w:rPr>
        <w:t xml:space="preserve">povinný zabezpečiť </w:t>
      </w:r>
      <w:ins w:id="219" w:author="autor" w:date="2020-12-10T17:12:00Z">
        <w:r w:rsidR="00204FFF">
          <w:t xml:space="preserve">prístup k relevantnej dokumentácii nevyhnutnej pre výkon odborného hodnotenia a v prípade hodnotenia </w:t>
        </w:r>
      </w:ins>
      <w:ins w:id="220" w:author="autor" w:date="2020-12-10T17:13:00Z">
        <w:r w:rsidR="00204FFF">
          <w:t>v priestoro</w:t>
        </w:r>
      </w:ins>
      <w:ins w:id="221" w:author="autor" w:date="2020-12-11T11:06:00Z">
        <w:r w:rsidR="00D51749">
          <w:t>ch</w:t>
        </w:r>
      </w:ins>
      <w:ins w:id="222" w:author="autor" w:date="2020-12-10T17:13:00Z">
        <w:r w:rsidR="00204FFF">
          <w:t xml:space="preserve"> určených </w:t>
        </w:r>
      </w:ins>
      <w:ins w:id="223" w:author="autor" w:date="2020-12-10T17:12:00Z">
        <w:r w:rsidR="00204FFF">
          <w:t xml:space="preserve">RO OPII aj adekvátne priestory </w:t>
        </w:r>
      </w:ins>
      <w:r w:rsidRPr="002E24FE">
        <w:rPr>
          <w:rFonts w:eastAsia="Times New Roman" w:cs="Times New Roman"/>
          <w:color w:val="000000"/>
          <w:szCs w:val="48"/>
        </w:rPr>
        <w:t>počas celej doby výkonu odborného hodnotenia</w:t>
      </w:r>
      <w:del w:id="224" w:author="autor" w:date="2020-12-10T17:12:00Z">
        <w:r w:rsidRPr="002E24FE" w:rsidDel="00204FFF">
          <w:rPr>
            <w:rFonts w:eastAsia="Times New Roman" w:cs="Times New Roman"/>
            <w:color w:val="000000"/>
            <w:szCs w:val="48"/>
          </w:rPr>
          <w:delText xml:space="preserve"> adekvátne priestory</w:delText>
        </w:r>
      </w:del>
      <w:r w:rsidRPr="002E24FE">
        <w:rPr>
          <w:rFonts w:eastAsia="Times New Roman" w:cs="Times New Roman"/>
          <w:color w:val="000000"/>
          <w:szCs w:val="48"/>
        </w:rPr>
        <w:t>, v ktorých budú môcť OH nerušene vykonávať výkon odborného hodnotenia</w:t>
      </w:r>
      <w:ins w:id="225" w:author="uzivatel" w:date="2020-11-30T15:26:00Z">
        <w:del w:id="226" w:author="autor" w:date="2020-12-10T17:13:00Z">
          <w:r w:rsidR="00355172" w:rsidDel="00204FFF">
            <w:rPr>
              <w:rFonts w:eastAsia="Times New Roman" w:cs="Times New Roman"/>
              <w:color w:val="000000"/>
              <w:szCs w:val="48"/>
            </w:rPr>
            <w:delText xml:space="preserve">, </w:delText>
          </w:r>
        </w:del>
      </w:ins>
      <w:ins w:id="227" w:author="uzivatel" w:date="2020-11-30T15:27:00Z">
        <w:del w:id="228" w:author="autor" w:date="2020-12-10T17:13:00Z">
          <w:r w:rsidR="00355172" w:rsidDel="00204FFF">
            <w:rPr>
              <w:rFonts w:eastAsia="Times New Roman" w:cs="Times New Roman"/>
              <w:color w:val="000000"/>
              <w:szCs w:val="48"/>
            </w:rPr>
            <w:delText>s výnimkou tých</w:delText>
          </w:r>
        </w:del>
      </w:ins>
      <w:ins w:id="229" w:author="uzivatel" w:date="2020-11-30T15:26:00Z">
        <w:del w:id="230" w:author="autor" w:date="2020-12-10T17:13:00Z">
          <w:r w:rsidR="00355172" w:rsidDel="00204FFF">
            <w:rPr>
              <w:rFonts w:eastAsia="Times New Roman" w:cs="Times New Roman"/>
              <w:color w:val="000000"/>
              <w:szCs w:val="48"/>
            </w:rPr>
            <w:delText xml:space="preserve"> prípadov, kedy bude OH umožnený výkon odborného hodnotenia mimo priestorov RO OPII</w:delText>
          </w:r>
        </w:del>
      </w:ins>
      <w:r w:rsidRPr="002E24FE">
        <w:rPr>
          <w:rFonts w:eastAsia="Times New Roman" w:cs="Times New Roman"/>
          <w:color w:val="000000"/>
          <w:szCs w:val="48"/>
        </w:rPr>
        <w:t>.</w:t>
      </w:r>
    </w:p>
    <w:p w14:paraId="52C6CD03" w14:textId="77777777" w:rsidR="00CB5320" w:rsidRDefault="00CB5320" w:rsidP="00CB5320">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 xml:space="preserve">Lehota na výkon odborného hodnotenia je </w:t>
      </w:r>
      <w:r w:rsidRPr="002E24FE">
        <w:rPr>
          <w:rFonts w:eastAsia="Times New Roman" w:cs="Times New Roman"/>
          <w:b/>
          <w:color w:val="000000"/>
          <w:szCs w:val="48"/>
        </w:rPr>
        <w:t>maximálne 20 pracovných dní</w:t>
      </w:r>
      <w:r w:rsidRPr="002E24FE">
        <w:rPr>
          <w:rFonts w:eastAsia="Times New Roman" w:cs="Times New Roman"/>
          <w:color w:val="000000"/>
          <w:szCs w:val="48"/>
        </w:rPr>
        <w:t xml:space="preserve">, pričom táto lehota má odporúčací charakter a OH ju nemusí v opodstatnených prípadoch dodržať za podmienky, že to nebude mať vplyv na dodržanie celkovej lehoty </w:t>
      </w:r>
      <w:r w:rsidRPr="002E24FE">
        <w:rPr>
          <w:rFonts w:eastAsia="Times New Roman" w:cs="Times New Roman"/>
          <w:b/>
          <w:color w:val="000000"/>
          <w:szCs w:val="48"/>
        </w:rPr>
        <w:t>35 pracovných dní</w:t>
      </w:r>
      <w:r w:rsidRPr="002E24FE">
        <w:rPr>
          <w:rFonts w:eastAsia="Times New Roman" w:cs="Times New Roman"/>
          <w:color w:val="000000"/>
          <w:szCs w:val="48"/>
        </w:rPr>
        <w:t xml:space="preserve"> na vydanie rozhodnutia pre ŽoNFP od </w:t>
      </w:r>
      <w:r>
        <w:rPr>
          <w:rFonts w:eastAsia="Times New Roman" w:cs="Times New Roman"/>
          <w:color w:val="000000"/>
          <w:szCs w:val="48"/>
        </w:rPr>
        <w:t>predloženia ŽoNFP na RO OPII</w:t>
      </w:r>
      <w:r w:rsidRPr="002E24FE">
        <w:rPr>
          <w:rFonts w:eastAsia="Times New Roman" w:cs="Times New Roman"/>
          <w:color w:val="000000"/>
          <w:szCs w:val="48"/>
        </w:rPr>
        <w:t xml:space="preserve">. </w:t>
      </w:r>
      <w:r w:rsidRPr="00B161D6">
        <w:rPr>
          <w:szCs w:val="24"/>
        </w:rPr>
        <w:t xml:space="preserve">Do lehoty na vykonanie </w:t>
      </w:r>
      <w:r>
        <w:rPr>
          <w:szCs w:val="24"/>
        </w:rPr>
        <w:t>odborného hodnotenia</w:t>
      </w:r>
      <w:r w:rsidRPr="00B161D6">
        <w:rPr>
          <w:szCs w:val="24"/>
        </w:rPr>
        <w:t xml:space="preserve"> sa nezapočítava doba potrebná na predloženie náležitostí zo strany žiadateľa na základe výzvy zaslanej RO (t.j. prerušuje sa v momente zaslania výzvy na doplnenie chýbajúcich náležitostí a začína plynúť momentom doručenia náležitostí na RO).</w:t>
      </w:r>
    </w:p>
    <w:p w14:paraId="3419811F" w14:textId="5CF1E671" w:rsidR="00FD26A1" w:rsidRPr="002E24FE" w:rsidRDefault="00FD26A1" w:rsidP="002E24FE">
      <w:pPr>
        <w:spacing w:line="240" w:lineRule="auto"/>
        <w:ind w:left="0" w:firstLine="0"/>
        <w:jc w:val="both"/>
        <w:rPr>
          <w:color w:val="000000"/>
        </w:rPr>
      </w:pPr>
      <w:r w:rsidRPr="002E24FE">
        <w:rPr>
          <w:rFonts w:eastAsia="Times New Roman" w:cs="Times New Roman"/>
          <w:color w:val="000000"/>
          <w:szCs w:val="48"/>
        </w:rPr>
        <w:t>Počas procesu hodnotenia je zástupca RO k dispozícii</w:t>
      </w:r>
      <w:ins w:id="231" w:author="autor" w:date="2020-12-10T17:14:00Z">
        <w:r w:rsidR="00204FFF">
          <w:rPr>
            <w:rFonts w:eastAsia="Times New Roman" w:cs="Times New Roman"/>
            <w:color w:val="000000"/>
            <w:szCs w:val="48"/>
          </w:rPr>
          <w:t xml:space="preserve"> (osobne, elektronicky alebo prostredníctvom telefónu)</w:t>
        </w:r>
      </w:ins>
      <w:r w:rsidRPr="002E24FE">
        <w:rPr>
          <w:rFonts w:eastAsia="Times New Roman" w:cs="Times New Roman"/>
          <w:color w:val="000000"/>
          <w:szCs w:val="48"/>
        </w:rPr>
        <w:t xml:space="preserve">, </w:t>
      </w:r>
      <w:ins w:id="232" w:author="autor" w:date="2020-12-10T17:14:00Z">
        <w:r w:rsidR="00204FFF">
          <w:rPr>
            <w:rFonts w:eastAsia="Times New Roman" w:cs="Times New Roman"/>
            <w:color w:val="000000"/>
            <w:szCs w:val="48"/>
          </w:rPr>
          <w:t xml:space="preserve">v rámci možností </w:t>
        </w:r>
      </w:ins>
      <w:r w:rsidRPr="002E24FE">
        <w:rPr>
          <w:rFonts w:eastAsia="Times New Roman" w:cs="Times New Roman"/>
          <w:color w:val="000000"/>
          <w:szCs w:val="48"/>
        </w:rPr>
        <w:t xml:space="preserve">dohliada nad procesom hodnotenia - zabezpečuje dodržiavanie pravidiel pre výkon odborného hodnotenia, svojou účasťou však nezasahuje do obsahového vyhodnotenia jednotlivých kritérií odborného hodnotenia, ale v prípade potreby informuje odborných hodnotiteľov o prílohách alebo častiach ŽoNFP, ktoré môžu obsahovať informácie relevantné pre výkon odborného hodnotenia. </w:t>
      </w:r>
    </w:p>
    <w:p w14:paraId="74CCFB9E" w14:textId="0DF74FB8" w:rsidR="00F5294F" w:rsidRDefault="00D110FC" w:rsidP="002E24FE">
      <w:pPr>
        <w:spacing w:line="240" w:lineRule="auto"/>
        <w:ind w:left="0" w:firstLine="0"/>
        <w:jc w:val="both"/>
        <w:rPr>
          <w:ins w:id="233" w:author="uzivatel" w:date="2020-11-30T15:57:00Z"/>
          <w:rFonts w:eastAsia="Times New Roman" w:cs="Times New Roman"/>
          <w:color w:val="000000"/>
          <w:szCs w:val="48"/>
        </w:rPr>
      </w:pPr>
      <w:ins w:id="234" w:author="autor" w:date="2020-12-10T17:15:00Z">
        <w:r>
          <w:rPr>
            <w:rFonts w:eastAsia="Times New Roman" w:cs="Times New Roman"/>
            <w:color w:val="000000"/>
            <w:szCs w:val="48"/>
          </w:rPr>
          <w:t xml:space="preserve">V prípade, ak </w:t>
        </w:r>
      </w:ins>
      <w:del w:id="235" w:author="autor" w:date="2020-12-10T17:16:00Z">
        <w:r w:rsidR="00FD26A1" w:rsidRPr="00FD26A1" w:rsidDel="00D110FC">
          <w:rPr>
            <w:rFonts w:eastAsia="Times New Roman" w:cs="Times New Roman"/>
            <w:color w:val="000000"/>
            <w:szCs w:val="48"/>
          </w:rPr>
          <w:delText>O</w:delText>
        </w:r>
      </w:del>
      <w:ins w:id="236" w:author="autor" w:date="2020-12-10T17:16:00Z">
        <w:r>
          <w:rPr>
            <w:rFonts w:eastAsia="Times New Roman" w:cs="Times New Roman"/>
            <w:color w:val="000000"/>
            <w:szCs w:val="48"/>
          </w:rPr>
          <w:t>o</w:t>
        </w:r>
      </w:ins>
      <w:r w:rsidR="00FD26A1" w:rsidRPr="00FD26A1">
        <w:rPr>
          <w:rFonts w:eastAsia="Times New Roman" w:cs="Times New Roman"/>
          <w:color w:val="000000"/>
          <w:szCs w:val="48"/>
        </w:rPr>
        <w:t xml:space="preserve">dborní hodnotitelia vykonávajú odborné hodnotenie v priestoroch určených RO OPII, </w:t>
      </w:r>
      <w:del w:id="237" w:author="autor" w:date="2020-12-10T17:16:00Z">
        <w:r w:rsidR="00FD26A1" w:rsidRPr="00FD26A1" w:rsidDel="00D110FC">
          <w:rPr>
            <w:rFonts w:eastAsia="Times New Roman" w:cs="Times New Roman"/>
            <w:color w:val="000000"/>
            <w:szCs w:val="48"/>
          </w:rPr>
          <w:delText xml:space="preserve">pričom </w:delText>
        </w:r>
      </w:del>
      <w:r w:rsidR="00FD26A1" w:rsidRPr="002E24FE">
        <w:rPr>
          <w:rFonts w:eastAsia="Times New Roman" w:cs="Times New Roman"/>
          <w:b/>
          <w:color w:val="000000"/>
          <w:szCs w:val="48"/>
        </w:rPr>
        <w:t>nie sú oprávnení vynášať poskytnuté dokumenty mimo priestorov na to určených</w:t>
      </w:r>
      <w:ins w:id="238" w:author="autor" w:date="2020-12-10T17:17:00Z">
        <w:r>
          <w:rPr>
            <w:rFonts w:eastAsia="Times New Roman" w:cs="Times New Roman"/>
            <w:b/>
            <w:color w:val="000000"/>
            <w:szCs w:val="48"/>
          </w:rPr>
          <w:t>, bez predošlého súhlasu RO OPII</w:t>
        </w:r>
      </w:ins>
      <w:r w:rsidR="00FD26A1" w:rsidRPr="00FD26A1">
        <w:rPr>
          <w:rFonts w:eastAsia="Times New Roman" w:cs="Times New Roman"/>
          <w:color w:val="000000"/>
          <w:szCs w:val="48"/>
        </w:rPr>
        <w:t>.</w:t>
      </w:r>
      <w:ins w:id="239" w:author="uzivatel" w:date="2020-11-30T15:28:00Z">
        <w:r w:rsidR="00355172">
          <w:rPr>
            <w:rFonts w:eastAsia="Times New Roman" w:cs="Times New Roman"/>
            <w:color w:val="000000"/>
            <w:szCs w:val="48"/>
          </w:rPr>
          <w:t xml:space="preserve"> </w:t>
        </w:r>
      </w:ins>
    </w:p>
    <w:p w14:paraId="517B4D30" w14:textId="741FB184" w:rsidR="00FD26A1" w:rsidRPr="002E24FE" w:rsidRDefault="00F5294F" w:rsidP="002E24FE">
      <w:pPr>
        <w:spacing w:line="240" w:lineRule="auto"/>
        <w:ind w:left="0" w:firstLine="0"/>
        <w:jc w:val="both"/>
        <w:rPr>
          <w:szCs w:val="48"/>
        </w:rPr>
      </w:pPr>
      <w:ins w:id="240" w:author="uzivatel" w:date="2020-11-30T15:49:00Z">
        <w:r>
          <w:rPr>
            <w:rFonts w:eastAsia="Times New Roman" w:cs="Times New Roman"/>
            <w:color w:val="000000"/>
            <w:szCs w:val="48"/>
          </w:rPr>
          <w:t xml:space="preserve">V prípade, </w:t>
        </w:r>
      </w:ins>
      <w:ins w:id="241" w:author="uzivatel" w:date="2020-11-30T15:51:00Z">
        <w:r>
          <w:rPr>
            <w:rFonts w:eastAsia="Times New Roman" w:cs="Times New Roman"/>
            <w:color w:val="000000"/>
            <w:szCs w:val="48"/>
          </w:rPr>
          <w:t>ak</w:t>
        </w:r>
      </w:ins>
      <w:ins w:id="242" w:author="uzivatel" w:date="2020-11-30T15:49:00Z">
        <w:r>
          <w:rPr>
            <w:rFonts w:eastAsia="Times New Roman" w:cs="Times New Roman"/>
            <w:color w:val="000000"/>
            <w:szCs w:val="48"/>
          </w:rPr>
          <w:t xml:space="preserve"> </w:t>
        </w:r>
        <w:del w:id="243" w:author="autor" w:date="2020-12-11T11:06:00Z">
          <w:r w:rsidDel="00D51749">
            <w:rPr>
              <w:rFonts w:eastAsia="Times New Roman" w:cs="Times New Roman"/>
              <w:color w:val="000000"/>
              <w:szCs w:val="48"/>
            </w:rPr>
            <w:delText xml:space="preserve">sa </w:delText>
          </w:r>
        </w:del>
        <w:r>
          <w:rPr>
            <w:rFonts w:eastAsia="Times New Roman" w:cs="Times New Roman"/>
            <w:color w:val="000000"/>
            <w:szCs w:val="48"/>
          </w:rPr>
          <w:t xml:space="preserve">odborný hodnotiteľ </w:t>
        </w:r>
        <w:del w:id="244" w:author="autor" w:date="2020-12-10T17:18:00Z">
          <w:r w:rsidDel="00D110FC">
            <w:rPr>
              <w:rFonts w:eastAsia="Times New Roman" w:cs="Times New Roman"/>
              <w:color w:val="000000"/>
              <w:szCs w:val="48"/>
            </w:rPr>
            <w:delText>rozhodn</w:delText>
          </w:r>
        </w:del>
      </w:ins>
      <w:ins w:id="245" w:author="uzivatel" w:date="2020-11-30T15:51:00Z">
        <w:del w:id="246" w:author="autor" w:date="2020-12-10T17:18:00Z">
          <w:r w:rsidDel="00D110FC">
            <w:rPr>
              <w:rFonts w:eastAsia="Times New Roman" w:cs="Times New Roman"/>
              <w:color w:val="000000"/>
              <w:szCs w:val="48"/>
            </w:rPr>
            <w:delText>e</w:delText>
          </w:r>
        </w:del>
      </w:ins>
      <w:ins w:id="247" w:author="uzivatel" w:date="2020-11-30T15:50:00Z">
        <w:del w:id="248" w:author="autor" w:date="2020-12-10T17:18:00Z">
          <w:r w:rsidDel="00D110FC">
            <w:rPr>
              <w:rFonts w:eastAsia="Times New Roman" w:cs="Times New Roman"/>
              <w:color w:val="000000"/>
              <w:szCs w:val="48"/>
            </w:rPr>
            <w:delText xml:space="preserve"> </w:delText>
          </w:r>
        </w:del>
        <w:r>
          <w:rPr>
            <w:rFonts w:eastAsia="Times New Roman" w:cs="Times New Roman"/>
            <w:color w:val="000000"/>
            <w:szCs w:val="48"/>
          </w:rPr>
          <w:t>vykonáva</w:t>
        </w:r>
        <w:del w:id="249" w:author="autor" w:date="2020-12-10T17:18:00Z">
          <w:r w:rsidDel="00D110FC">
            <w:rPr>
              <w:rFonts w:eastAsia="Times New Roman" w:cs="Times New Roman"/>
              <w:color w:val="000000"/>
              <w:szCs w:val="48"/>
            </w:rPr>
            <w:delText>ť</w:delText>
          </w:r>
        </w:del>
        <w:r>
          <w:rPr>
            <w:rFonts w:eastAsia="Times New Roman" w:cs="Times New Roman"/>
            <w:color w:val="000000"/>
            <w:szCs w:val="48"/>
          </w:rPr>
          <w:t xml:space="preserve"> odborné hodnotenie </w:t>
        </w:r>
      </w:ins>
      <w:ins w:id="250" w:author="uzivatel" w:date="2020-11-30T15:51:00Z">
        <w:r>
          <w:rPr>
            <w:rFonts w:eastAsia="Times New Roman" w:cs="Times New Roman"/>
            <w:color w:val="000000"/>
            <w:szCs w:val="48"/>
          </w:rPr>
          <w:t xml:space="preserve">príslušnej ŽoNFP </w:t>
        </w:r>
      </w:ins>
      <w:ins w:id="251" w:author="uzivatel" w:date="2020-11-30T15:50:00Z">
        <w:r>
          <w:rPr>
            <w:rFonts w:eastAsia="Times New Roman" w:cs="Times New Roman"/>
            <w:color w:val="000000"/>
            <w:szCs w:val="48"/>
          </w:rPr>
          <w:t>mimo priestorov určených RO OPII</w:t>
        </w:r>
      </w:ins>
      <w:ins w:id="252" w:author="uzivatel" w:date="2020-11-30T15:49:00Z">
        <w:r>
          <w:rPr>
            <w:rFonts w:eastAsia="Times New Roman" w:cs="Times New Roman"/>
            <w:color w:val="000000"/>
            <w:szCs w:val="48"/>
          </w:rPr>
          <w:t>, oznámi túto skutočnosť RO OPII pred z</w:t>
        </w:r>
      </w:ins>
      <w:ins w:id="253" w:author="uzivatel" w:date="2020-11-30T15:52:00Z">
        <w:r>
          <w:rPr>
            <w:rFonts w:eastAsia="Times New Roman" w:cs="Times New Roman"/>
            <w:color w:val="000000"/>
            <w:szCs w:val="48"/>
          </w:rPr>
          <w:t xml:space="preserve">ačiatkom výkonu príslušného odborného hodnotenia. </w:t>
        </w:r>
      </w:ins>
      <w:ins w:id="254" w:author="uzivatel" w:date="2020-11-30T15:57:00Z">
        <w:r>
          <w:rPr>
            <w:rFonts w:eastAsia="Times New Roman" w:cs="Times New Roman"/>
            <w:color w:val="000000"/>
            <w:szCs w:val="48"/>
          </w:rPr>
          <w:t xml:space="preserve">Dokumentácia súvisiaca s odborným hodnotením </w:t>
        </w:r>
      </w:ins>
      <w:ins w:id="255" w:author="uzivatel" w:date="2020-11-30T15:58:00Z">
        <w:r>
          <w:rPr>
            <w:rFonts w:eastAsia="Times New Roman" w:cs="Times New Roman"/>
            <w:color w:val="000000"/>
            <w:szCs w:val="48"/>
          </w:rPr>
          <w:t>ŽoNF</w:t>
        </w:r>
      </w:ins>
      <w:ins w:id="256" w:author="uzivatel" w:date="2020-11-30T15:59:00Z">
        <w:r>
          <w:rPr>
            <w:rFonts w:eastAsia="Times New Roman" w:cs="Times New Roman"/>
            <w:color w:val="000000"/>
            <w:szCs w:val="48"/>
          </w:rPr>
          <w:t>P</w:t>
        </w:r>
      </w:ins>
      <w:ins w:id="257" w:author="uzivatel" w:date="2020-11-30T15:58:00Z">
        <w:r>
          <w:rPr>
            <w:rFonts w:eastAsia="Times New Roman" w:cs="Times New Roman"/>
            <w:color w:val="000000"/>
            <w:szCs w:val="48"/>
          </w:rPr>
          <w:t xml:space="preserve"> sa </w:t>
        </w:r>
      </w:ins>
      <w:ins w:id="258" w:author="uzivatel" w:date="2020-11-30T15:57:00Z">
        <w:r>
          <w:rPr>
            <w:rFonts w:eastAsia="Times New Roman" w:cs="Times New Roman"/>
            <w:color w:val="000000"/>
            <w:szCs w:val="48"/>
          </w:rPr>
          <w:t>v tomto prípade</w:t>
        </w:r>
      </w:ins>
      <w:ins w:id="259" w:author="uzivatel" w:date="2020-11-30T15:58:00Z">
        <w:r>
          <w:rPr>
            <w:rFonts w:eastAsia="Times New Roman" w:cs="Times New Roman"/>
            <w:color w:val="000000"/>
            <w:szCs w:val="48"/>
          </w:rPr>
          <w:t xml:space="preserve"> odbornému hodnotiteľovi </w:t>
        </w:r>
        <w:del w:id="260" w:author="autor" w:date="2020-12-10T17:20:00Z">
          <w:r w:rsidDel="00D110FC">
            <w:rPr>
              <w:rFonts w:eastAsia="Times New Roman" w:cs="Times New Roman"/>
              <w:color w:val="000000"/>
              <w:szCs w:val="48"/>
            </w:rPr>
            <w:delText>ne</w:delText>
          </w:r>
        </w:del>
        <w:r>
          <w:rPr>
            <w:rFonts w:eastAsia="Times New Roman" w:cs="Times New Roman"/>
            <w:color w:val="000000"/>
            <w:szCs w:val="48"/>
          </w:rPr>
          <w:t>poskytuje</w:t>
        </w:r>
      </w:ins>
      <w:ins w:id="261" w:author="autor" w:date="2020-12-10T17:20:00Z">
        <w:r w:rsidR="00D110FC">
          <w:rPr>
            <w:rFonts w:eastAsia="Times New Roman" w:cs="Times New Roman"/>
            <w:color w:val="000000"/>
            <w:szCs w:val="48"/>
          </w:rPr>
          <w:t xml:space="preserve"> iba v prípade</w:t>
        </w:r>
      </w:ins>
      <w:ins w:id="262" w:author="uzivatel" w:date="2020-11-30T15:59:00Z">
        <w:r>
          <w:rPr>
            <w:rFonts w:eastAsia="Times New Roman" w:cs="Times New Roman"/>
            <w:color w:val="000000"/>
            <w:szCs w:val="48"/>
          </w:rPr>
          <w:t xml:space="preserve">, pokiaľ </w:t>
        </w:r>
      </w:ins>
      <w:ins w:id="263" w:author="autor" w:date="2020-12-10T17:20:00Z">
        <w:r w:rsidR="00D110FC">
          <w:rPr>
            <w:rFonts w:eastAsia="Times New Roman" w:cs="Times New Roman"/>
            <w:color w:val="000000"/>
            <w:szCs w:val="48"/>
          </w:rPr>
          <w:t xml:space="preserve">nie </w:t>
        </w:r>
      </w:ins>
      <w:ins w:id="264" w:author="uzivatel" w:date="2020-11-30T15:59:00Z">
        <w:r>
          <w:rPr>
            <w:rFonts w:eastAsia="Times New Roman" w:cs="Times New Roman"/>
            <w:color w:val="000000"/>
            <w:szCs w:val="48"/>
          </w:rPr>
          <w:t xml:space="preserve">je dohľadateľná priamo v prostredí systému ITMS2014+ alebo </w:t>
        </w:r>
      </w:ins>
      <w:ins w:id="265" w:author="uzivatel" w:date="2020-11-30T16:00:00Z">
        <w:r>
          <w:rPr>
            <w:rFonts w:eastAsia="Times New Roman" w:cs="Times New Roman"/>
            <w:color w:val="000000"/>
            <w:szCs w:val="48"/>
          </w:rPr>
          <w:t xml:space="preserve">ostatných verejne dostupných registroch. </w:t>
        </w:r>
      </w:ins>
      <w:ins w:id="266" w:author="uzivatel" w:date="2020-11-30T15:52:00Z">
        <w:r>
          <w:rPr>
            <w:rFonts w:eastAsia="Times New Roman" w:cs="Times New Roman"/>
            <w:color w:val="000000"/>
            <w:szCs w:val="48"/>
          </w:rPr>
          <w:t>V</w:t>
        </w:r>
      </w:ins>
      <w:ins w:id="267" w:author="uzivatel" w:date="2020-11-30T15:53:00Z">
        <w:r>
          <w:rPr>
            <w:rFonts w:eastAsia="Times New Roman" w:cs="Times New Roman"/>
            <w:color w:val="000000"/>
            <w:szCs w:val="48"/>
          </w:rPr>
          <w:t> </w:t>
        </w:r>
      </w:ins>
      <w:ins w:id="268" w:author="uzivatel" w:date="2020-11-30T15:52:00Z">
        <w:r>
          <w:rPr>
            <w:rFonts w:eastAsia="Times New Roman" w:cs="Times New Roman"/>
            <w:color w:val="000000"/>
            <w:szCs w:val="48"/>
          </w:rPr>
          <w:t>prípade,</w:t>
        </w:r>
      </w:ins>
      <w:ins w:id="269" w:author="uzivatel" w:date="2020-11-30T15:53:00Z">
        <w:r>
          <w:rPr>
            <w:rFonts w:eastAsia="Times New Roman" w:cs="Times New Roman"/>
            <w:color w:val="000000"/>
            <w:szCs w:val="48"/>
          </w:rPr>
          <w:t xml:space="preserve"> že odborný hodnotiteľ nedisponuje aktívnym prístupom do neverejnej časti ITMS2014+, oznámi túto sku</w:t>
        </w:r>
      </w:ins>
      <w:ins w:id="270" w:author="uzivatel" w:date="2020-11-30T15:54:00Z">
        <w:r>
          <w:rPr>
            <w:rFonts w:eastAsia="Times New Roman" w:cs="Times New Roman"/>
            <w:color w:val="000000"/>
            <w:szCs w:val="48"/>
          </w:rPr>
          <w:t xml:space="preserve">točnosť RO OPII, ktorý zabezpečí zriadenie prístupu do ITMS2014 pre účely hodnotenia </w:t>
        </w:r>
      </w:ins>
      <w:ins w:id="271" w:author="uzivatel" w:date="2020-11-30T15:55:00Z">
        <w:r>
          <w:rPr>
            <w:rFonts w:eastAsia="Times New Roman" w:cs="Times New Roman"/>
            <w:color w:val="000000"/>
            <w:szCs w:val="48"/>
          </w:rPr>
          <w:t>ŽoNFP projektov OPII</w:t>
        </w:r>
      </w:ins>
      <w:ins w:id="272" w:author="uzivatel" w:date="2020-11-30T16:00:00Z">
        <w:r w:rsidR="00BC0181">
          <w:rPr>
            <w:rFonts w:eastAsia="Times New Roman" w:cs="Times New Roman"/>
            <w:color w:val="000000"/>
            <w:szCs w:val="48"/>
          </w:rPr>
          <w:t xml:space="preserve"> v </w:t>
        </w:r>
      </w:ins>
      <w:ins w:id="273" w:author="uzivatel" w:date="2020-11-30T16:14:00Z">
        <w:r w:rsidR="00C50AD0">
          <w:rPr>
            <w:rFonts w:eastAsia="Times New Roman" w:cs="Times New Roman"/>
            <w:color w:val="000000"/>
            <w:szCs w:val="48"/>
          </w:rPr>
          <w:t>rozsahu</w:t>
        </w:r>
      </w:ins>
      <w:ins w:id="274" w:author="uzivatel" w:date="2020-11-30T16:00:00Z">
        <w:r w:rsidR="00BC0181">
          <w:rPr>
            <w:rFonts w:eastAsia="Times New Roman" w:cs="Times New Roman"/>
            <w:color w:val="000000"/>
            <w:szCs w:val="48"/>
          </w:rPr>
          <w:t xml:space="preserve"> tejto príručky</w:t>
        </w:r>
      </w:ins>
      <w:ins w:id="275" w:author="uzivatel" w:date="2020-11-30T15:55:00Z">
        <w:r>
          <w:rPr>
            <w:rFonts w:eastAsia="Times New Roman" w:cs="Times New Roman"/>
            <w:color w:val="000000"/>
            <w:szCs w:val="48"/>
          </w:rPr>
          <w:t>.</w:t>
        </w:r>
      </w:ins>
    </w:p>
    <w:p w14:paraId="024D1CDB" w14:textId="79F2114C" w:rsidR="00FD26A1" w:rsidRPr="002E24FE"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b/>
          <w:color w:val="000000"/>
          <w:szCs w:val="48"/>
        </w:rPr>
        <w:t>Externí OH</w:t>
      </w:r>
      <w:r w:rsidRPr="002E24FE">
        <w:rPr>
          <w:rFonts w:eastAsia="Times New Roman" w:cs="Times New Roman"/>
          <w:color w:val="000000"/>
          <w:szCs w:val="48"/>
        </w:rPr>
        <w:t xml:space="preserve">, ktorí vykonávajú výkon odborného hodnotenia na základe dohôd o vykonaní práce, sú povinní počas celej doby výkonu odborného hodnotenia na dennej báze </w:t>
      </w:r>
      <w:r w:rsidRPr="002E24FE">
        <w:rPr>
          <w:rFonts w:eastAsia="Times New Roman" w:cs="Times New Roman"/>
          <w:b/>
          <w:color w:val="000000"/>
          <w:szCs w:val="48"/>
        </w:rPr>
        <w:t>zaznamenávať svoju účasť</w:t>
      </w:r>
      <w:r w:rsidRPr="002E24FE">
        <w:rPr>
          <w:rFonts w:eastAsia="Times New Roman" w:cs="Times New Roman"/>
          <w:color w:val="000000"/>
          <w:szCs w:val="48"/>
        </w:rPr>
        <w:t xml:space="preserve"> na výkone odborného </w:t>
      </w:r>
      <w:r w:rsidRPr="002E24FE">
        <w:rPr>
          <w:rFonts w:eastAsia="Times New Roman" w:cs="Times New Roman"/>
          <w:color w:val="000000"/>
          <w:szCs w:val="48"/>
        </w:rPr>
        <w:lastRenderedPageBreak/>
        <w:t xml:space="preserve">hodnotenia prostredníctvom prezenčnej listiny, ktorú im na začiatku odborného hodnotenia poskytne RO. </w:t>
      </w:r>
      <w:ins w:id="276" w:author="autor" w:date="2020-12-11T12:42:00Z">
        <w:r w:rsidR="00584E8C">
          <w:rPr>
            <w:rFonts w:eastAsia="Times New Roman" w:cs="Times New Roman"/>
            <w:color w:val="000000"/>
            <w:szCs w:val="48"/>
          </w:rPr>
          <w:t xml:space="preserve">V prípade výkonu odborného hodnotenia mimo priestorov určených RO OPII </w:t>
        </w:r>
      </w:ins>
      <w:ins w:id="277" w:author="autor" w:date="2020-12-11T14:12:00Z">
        <w:r w:rsidR="00AB76CB">
          <w:rPr>
            <w:rFonts w:eastAsia="Times New Roman" w:cs="Times New Roman"/>
            <w:color w:val="000000"/>
            <w:szCs w:val="48"/>
          </w:rPr>
          <w:t>odborný hodnotiteľ zasiela podpísanú</w:t>
        </w:r>
      </w:ins>
      <w:ins w:id="278" w:author="autor" w:date="2020-12-11T12:42:00Z">
        <w:r w:rsidR="00584E8C">
          <w:rPr>
            <w:rFonts w:eastAsia="Times New Roman" w:cs="Times New Roman"/>
            <w:color w:val="000000"/>
            <w:szCs w:val="48"/>
          </w:rPr>
          <w:t xml:space="preserve"> prezenčn</w:t>
        </w:r>
      </w:ins>
      <w:ins w:id="279" w:author="autor" w:date="2020-12-11T14:12:00Z">
        <w:r w:rsidR="00AB76CB">
          <w:rPr>
            <w:rFonts w:eastAsia="Times New Roman" w:cs="Times New Roman"/>
            <w:color w:val="000000"/>
            <w:szCs w:val="48"/>
          </w:rPr>
          <w:t>ú</w:t>
        </w:r>
      </w:ins>
      <w:ins w:id="280" w:author="autor" w:date="2020-12-11T12:42:00Z">
        <w:r w:rsidR="00584E8C">
          <w:rPr>
            <w:rFonts w:eastAsia="Times New Roman" w:cs="Times New Roman"/>
            <w:color w:val="000000"/>
            <w:szCs w:val="48"/>
          </w:rPr>
          <w:t xml:space="preserve"> listin</w:t>
        </w:r>
      </w:ins>
      <w:ins w:id="281" w:author="autor" w:date="2020-12-11T14:12:00Z">
        <w:r w:rsidR="00AB76CB">
          <w:rPr>
            <w:rFonts w:eastAsia="Times New Roman" w:cs="Times New Roman"/>
            <w:color w:val="000000"/>
            <w:szCs w:val="48"/>
          </w:rPr>
          <w:t>u na RO OPII, pričom</w:t>
        </w:r>
      </w:ins>
      <w:ins w:id="282" w:author="autor" w:date="2020-12-11T12:42:00Z">
        <w:r w:rsidR="00584E8C">
          <w:rPr>
            <w:rFonts w:eastAsia="Times New Roman" w:cs="Times New Roman"/>
            <w:color w:val="000000"/>
            <w:szCs w:val="48"/>
          </w:rPr>
          <w:t xml:space="preserve"> </w:t>
        </w:r>
      </w:ins>
      <w:ins w:id="283" w:author="autor" w:date="2020-12-11T14:12:00Z">
        <w:r w:rsidR="00AB76CB">
          <w:rPr>
            <w:rFonts w:eastAsia="Times New Roman" w:cs="Times New Roman"/>
            <w:color w:val="000000"/>
            <w:szCs w:val="48"/>
          </w:rPr>
          <w:t>od</w:t>
        </w:r>
      </w:ins>
      <w:ins w:id="284" w:author="autor" w:date="2020-12-11T12:42:00Z">
        <w:r w:rsidR="00584E8C">
          <w:rPr>
            <w:rFonts w:eastAsia="Times New Roman" w:cs="Times New Roman"/>
            <w:color w:val="000000"/>
            <w:szCs w:val="48"/>
          </w:rPr>
          <w:t>borný hodnotiteľ je povinný</w:t>
        </w:r>
      </w:ins>
      <w:ins w:id="285" w:author="autor" w:date="2020-12-11T12:44:00Z">
        <w:r w:rsidR="00584E8C">
          <w:rPr>
            <w:rFonts w:eastAsia="Times New Roman" w:cs="Times New Roman"/>
            <w:color w:val="000000"/>
            <w:szCs w:val="48"/>
          </w:rPr>
          <w:t>,</w:t>
        </w:r>
      </w:ins>
      <w:ins w:id="286" w:author="autor" w:date="2020-12-11T12:42:00Z">
        <w:r w:rsidR="00584E8C">
          <w:rPr>
            <w:rFonts w:eastAsia="Times New Roman" w:cs="Times New Roman"/>
            <w:color w:val="000000"/>
            <w:szCs w:val="48"/>
          </w:rPr>
          <w:t xml:space="preserve"> pre účely kontroly </w:t>
        </w:r>
      </w:ins>
      <w:ins w:id="287" w:author="autor" w:date="2020-12-11T12:43:00Z">
        <w:r w:rsidR="00584E8C">
          <w:rPr>
            <w:rFonts w:eastAsia="Times New Roman" w:cs="Times New Roman"/>
            <w:color w:val="000000"/>
            <w:szCs w:val="48"/>
          </w:rPr>
          <w:t>odpracovaného času</w:t>
        </w:r>
      </w:ins>
      <w:ins w:id="288" w:author="autor" w:date="2020-12-11T12:44:00Z">
        <w:r w:rsidR="00584E8C">
          <w:rPr>
            <w:rFonts w:eastAsia="Times New Roman" w:cs="Times New Roman"/>
            <w:color w:val="000000"/>
            <w:szCs w:val="48"/>
          </w:rPr>
          <w:t>,</w:t>
        </w:r>
      </w:ins>
      <w:ins w:id="289" w:author="autor" w:date="2020-12-11T12:43:00Z">
        <w:r w:rsidR="00584E8C">
          <w:rPr>
            <w:rFonts w:eastAsia="Times New Roman" w:cs="Times New Roman"/>
            <w:color w:val="000000"/>
            <w:szCs w:val="48"/>
          </w:rPr>
          <w:t xml:space="preserve"> </w:t>
        </w:r>
      </w:ins>
      <w:ins w:id="290" w:author="autor" w:date="2020-12-11T12:46:00Z">
        <w:r w:rsidR="00584E8C">
          <w:rPr>
            <w:rFonts w:eastAsia="Times New Roman" w:cs="Times New Roman"/>
            <w:color w:val="000000"/>
            <w:szCs w:val="48"/>
          </w:rPr>
          <w:t xml:space="preserve">si </w:t>
        </w:r>
      </w:ins>
      <w:ins w:id="291" w:author="autor" w:date="2020-12-11T12:43:00Z">
        <w:r w:rsidR="00584E8C">
          <w:rPr>
            <w:rFonts w:eastAsia="Times New Roman" w:cs="Times New Roman"/>
            <w:color w:val="000000"/>
            <w:szCs w:val="48"/>
          </w:rPr>
          <w:t xml:space="preserve">evidovať </w:t>
        </w:r>
      </w:ins>
      <w:ins w:id="292" w:author="autor" w:date="2020-12-11T12:44:00Z">
        <w:r w:rsidR="00584E8C">
          <w:rPr>
            <w:rFonts w:eastAsia="Times New Roman" w:cs="Times New Roman"/>
            <w:color w:val="000000"/>
            <w:szCs w:val="48"/>
          </w:rPr>
          <w:t>na dennej báze počty hodín strávených výkonom odborného hodnotenia</w:t>
        </w:r>
      </w:ins>
      <w:ins w:id="293" w:author="autor" w:date="2020-12-11T12:45:00Z">
        <w:r w:rsidR="00584E8C">
          <w:rPr>
            <w:rFonts w:eastAsia="Times New Roman" w:cs="Times New Roman"/>
            <w:color w:val="000000"/>
            <w:szCs w:val="48"/>
          </w:rPr>
          <w:t xml:space="preserve"> príslušnej ŽoNFP.</w:t>
        </w:r>
      </w:ins>
    </w:p>
    <w:p w14:paraId="6358BF0B" w14:textId="77777777" w:rsidR="00FD26A1" w:rsidRPr="00FD26A1" w:rsidRDefault="00FD26A1" w:rsidP="002E24FE">
      <w:pPr>
        <w:spacing w:line="240" w:lineRule="auto"/>
        <w:ind w:left="0" w:firstLine="0"/>
        <w:jc w:val="both"/>
      </w:pPr>
      <w:r w:rsidRPr="00FD26A1">
        <w:rPr>
          <w:rFonts w:eastAsia="Times New Roman" w:cs="Times New Roman"/>
          <w:color w:val="000000"/>
          <w:szCs w:val="48"/>
        </w:rPr>
        <w:t>Odborné hodnotenie tej istej ŽoNFP vykonávajú minimálne dvaja odborní hodnotitelia, ktorí vyhodnocujú ŽoNFP v totožnom rozsahu na základe hodnotiacich kritérií ktoré sú sučasťou prílohy zverejneného vyzvania na predkladanie ŽoNFP.</w:t>
      </w:r>
    </w:p>
    <w:p w14:paraId="5EA5FFC2" w14:textId="77777777" w:rsidR="00FD26A1" w:rsidRDefault="00FD26A1" w:rsidP="002E24FE">
      <w:pPr>
        <w:spacing w:line="240" w:lineRule="auto"/>
        <w:ind w:left="0" w:firstLine="0"/>
        <w:jc w:val="both"/>
        <w:rPr>
          <w:rFonts w:eastAsia="Times New Roman" w:cs="Times New Roman"/>
          <w:color w:val="000000"/>
          <w:szCs w:val="48"/>
        </w:rPr>
      </w:pPr>
      <w:r w:rsidRPr="00FD26A1">
        <w:rPr>
          <w:rFonts w:eastAsia="Times New Roman" w:cs="Times New Roman"/>
          <w:color w:val="000000"/>
          <w:szCs w:val="48"/>
        </w:rPr>
        <w:t>Odborní hodnotitelia vykonávajú odborné hodnotenie ŽoNFP v súlade s touto príručkou, pričom projekt posudzujú ako celok, berúc do úvahy údaje a informácie uvedené v ŽoNFP vrátane jej povinných príloh.</w:t>
      </w:r>
      <w:r w:rsidRPr="002E24FE">
        <w:rPr>
          <w:rFonts w:eastAsia="Times New Roman" w:cs="Times New Roman"/>
          <w:color w:val="000000"/>
          <w:szCs w:val="48"/>
        </w:rPr>
        <w:t xml:space="preserve"> </w:t>
      </w:r>
    </w:p>
    <w:p w14:paraId="6BCD8DF5" w14:textId="25EA4C41" w:rsidR="00DF3A1B" w:rsidRDefault="00FD26A1" w:rsidP="002E24FE">
      <w:pPr>
        <w:spacing w:line="240" w:lineRule="auto"/>
        <w:ind w:left="0" w:firstLine="0"/>
        <w:jc w:val="both"/>
        <w:rPr>
          <w:rFonts w:eastAsia="Times New Roman" w:cs="Times New Roman"/>
          <w:color w:val="000000"/>
          <w:szCs w:val="48"/>
        </w:rPr>
      </w:pPr>
      <w:r w:rsidRPr="002E24FE">
        <w:rPr>
          <w:rFonts w:eastAsia="Times New Roman" w:cs="Times New Roman"/>
          <w:color w:val="000000"/>
          <w:szCs w:val="48"/>
        </w:rPr>
        <w:t>Konečným výstupom z odborného hodnotenia ŽoNFP je</w:t>
      </w:r>
      <w:r w:rsidR="00AA1326">
        <w:rPr>
          <w:rFonts w:eastAsia="Times New Roman" w:cs="Times New Roman"/>
          <w:color w:val="000000"/>
          <w:szCs w:val="48"/>
        </w:rPr>
        <w:t xml:space="preserve"> spoločný</w:t>
      </w:r>
      <w:r w:rsidRPr="002E24FE">
        <w:rPr>
          <w:rFonts w:eastAsia="Times New Roman" w:cs="Times New Roman"/>
          <w:color w:val="000000"/>
          <w:szCs w:val="48"/>
        </w:rPr>
        <w:t xml:space="preserve"> </w:t>
      </w:r>
      <w:r w:rsidR="00AA1326">
        <w:rPr>
          <w:rFonts w:eastAsia="Times New Roman" w:cs="Times New Roman"/>
          <w:color w:val="000000"/>
          <w:szCs w:val="48"/>
        </w:rPr>
        <w:t>h</w:t>
      </w:r>
      <w:r w:rsidRPr="002E24FE">
        <w:rPr>
          <w:rFonts w:eastAsia="Times New Roman" w:cs="Times New Roman"/>
          <w:color w:val="000000"/>
          <w:szCs w:val="48"/>
        </w:rPr>
        <w:t>odnotiaci hárok</w:t>
      </w:r>
      <w:r w:rsidR="00AA1326">
        <w:rPr>
          <w:rFonts w:eastAsia="Times New Roman" w:cs="Times New Roman"/>
          <w:color w:val="000000"/>
          <w:szCs w:val="48"/>
        </w:rPr>
        <w:t xml:space="preserve"> (ďalej aj „HH“) vypracovaný na základe individuálnych HH</w:t>
      </w:r>
      <w:r w:rsidRPr="002E24FE">
        <w:rPr>
          <w:rFonts w:eastAsia="Times New Roman" w:cs="Times New Roman"/>
          <w:color w:val="000000"/>
          <w:szCs w:val="48"/>
        </w:rPr>
        <w:t xml:space="preserve">. Zástupca RO predloží odborným hodnotiteľom kompletnú dokumentáciu potrebnú pre vyhodnotenie ŽoNFP vrátane </w:t>
      </w:r>
      <w:r w:rsidR="00AA1326">
        <w:rPr>
          <w:rFonts w:eastAsia="Times New Roman" w:cs="Times New Roman"/>
          <w:color w:val="000000"/>
          <w:szCs w:val="48"/>
        </w:rPr>
        <w:t>HH</w:t>
      </w:r>
      <w:r w:rsidRPr="002E24FE">
        <w:rPr>
          <w:rFonts w:eastAsia="Times New Roman" w:cs="Times New Roman"/>
          <w:color w:val="000000"/>
          <w:szCs w:val="48"/>
        </w:rPr>
        <w:t xml:space="preserve">. </w:t>
      </w:r>
      <w:r w:rsidR="00F42077">
        <w:rPr>
          <w:rFonts w:eastAsia="Times New Roman" w:cs="Times New Roman"/>
          <w:color w:val="000000"/>
          <w:szCs w:val="48"/>
        </w:rPr>
        <w:t>Do ITMS2014+ vkladá výsledky OH zástupca RO.</w:t>
      </w:r>
      <w:r w:rsidRPr="002E24FE">
        <w:rPr>
          <w:rFonts w:eastAsia="Times New Roman" w:cs="Times New Roman"/>
          <w:color w:val="000000"/>
          <w:szCs w:val="48"/>
        </w:rPr>
        <w:t xml:space="preserve"> </w:t>
      </w:r>
    </w:p>
    <w:p w14:paraId="6BE45E36" w14:textId="77777777" w:rsidR="00AA1326" w:rsidRPr="002E24FE" w:rsidRDefault="00AA1326" w:rsidP="002E24FE">
      <w:pPr>
        <w:spacing w:line="240" w:lineRule="auto"/>
        <w:ind w:left="0" w:firstLine="0"/>
        <w:jc w:val="both"/>
        <w:rPr>
          <w:rFonts w:eastAsia="Times New Roman" w:cs="Times New Roman"/>
          <w:color w:val="000000"/>
          <w:szCs w:val="48"/>
        </w:rPr>
      </w:pPr>
    </w:p>
    <w:p w14:paraId="71E887AE" w14:textId="77E3D977" w:rsidR="001E2BEB" w:rsidRDefault="001E2BEB">
      <w:pPr>
        <w:pStyle w:val="Nadpis2"/>
        <w:tabs>
          <w:tab w:val="clear" w:pos="0"/>
        </w:tabs>
        <w:ind w:left="990"/>
      </w:pPr>
      <w:bookmarkStart w:id="294" w:name="_Toc503797703"/>
      <w:r w:rsidRPr="002E24FE">
        <w:t>Zabezpečenie účasti partnerov v procese odborného hodnotenia</w:t>
      </w:r>
      <w:bookmarkEnd w:id="294"/>
    </w:p>
    <w:p w14:paraId="3D9D7C93" w14:textId="08CF0374" w:rsidR="001C2664" w:rsidRPr="002E24FE" w:rsidRDefault="001C2664"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 xml:space="preserve">RO OPII </w:t>
      </w:r>
      <w:r w:rsidRPr="002E24FE">
        <w:rPr>
          <w:rFonts w:eastAsia="Times New Roman" w:cs="Times New Roman"/>
          <w:color w:val="000000"/>
          <w:szCs w:val="48"/>
        </w:rPr>
        <w:t xml:space="preserve">pri národných projektoch </w:t>
      </w:r>
      <w:r>
        <w:rPr>
          <w:rFonts w:eastAsia="Times New Roman" w:cs="Times New Roman"/>
          <w:color w:val="000000"/>
          <w:szCs w:val="48"/>
        </w:rPr>
        <w:t>spravidla</w:t>
      </w:r>
      <w:r w:rsidRPr="002E24FE">
        <w:rPr>
          <w:rFonts w:eastAsia="Times New Roman" w:cs="Times New Roman"/>
          <w:color w:val="000000"/>
          <w:szCs w:val="48"/>
        </w:rPr>
        <w:t xml:space="preserve"> </w:t>
      </w:r>
      <w:r>
        <w:rPr>
          <w:rFonts w:eastAsia="Times New Roman" w:cs="Times New Roman"/>
          <w:color w:val="000000"/>
          <w:szCs w:val="48"/>
        </w:rPr>
        <w:t>neprizýva</w:t>
      </w:r>
      <w:r w:rsidRPr="002E24FE">
        <w:rPr>
          <w:rFonts w:eastAsia="Times New Roman" w:cs="Times New Roman"/>
          <w:color w:val="000000"/>
          <w:szCs w:val="48"/>
        </w:rPr>
        <w:t xml:space="preserve"> na výkon odborného hodnotenia zástupcu partnerov</w:t>
      </w:r>
      <w:r>
        <w:rPr>
          <w:rFonts w:eastAsia="Times New Roman" w:cs="Times New Roman"/>
          <w:color w:val="000000"/>
          <w:szCs w:val="48"/>
        </w:rPr>
        <w:t xml:space="preserve"> vzhľadom na skutočnosť, že medzi ŽoNFP neprebieha súťaž a uplatňujú sa vylučovacie hodnotiace kritéria</w:t>
      </w:r>
      <w:r w:rsidRPr="002E24FE">
        <w:rPr>
          <w:rFonts w:eastAsia="Times New Roman" w:cs="Times New Roman"/>
          <w:color w:val="000000"/>
          <w:szCs w:val="48"/>
        </w:rPr>
        <w:t xml:space="preserve">. </w:t>
      </w:r>
      <w:r>
        <w:rPr>
          <w:rFonts w:eastAsia="Times New Roman" w:cs="Times New Roman"/>
          <w:color w:val="000000"/>
          <w:szCs w:val="48"/>
        </w:rPr>
        <w:t>V prípade, že sa odborného hodnotenia zúčastní zástupca partnerov, budú sa na jeho účasť aplikovať postupy uvedené v Systéme riadenia EŠIF.</w:t>
      </w:r>
    </w:p>
    <w:p w14:paraId="32FF2399" w14:textId="77777777" w:rsidR="00AA1326" w:rsidRPr="002E24FE" w:rsidRDefault="00AA1326" w:rsidP="002E24FE">
      <w:pPr>
        <w:spacing w:line="240" w:lineRule="auto"/>
        <w:ind w:left="0" w:firstLine="0"/>
        <w:jc w:val="both"/>
        <w:rPr>
          <w:rFonts w:eastAsia="Times New Roman" w:cs="Times New Roman"/>
          <w:color w:val="000000"/>
          <w:szCs w:val="48"/>
        </w:rPr>
      </w:pPr>
    </w:p>
    <w:p w14:paraId="7C7674B2" w14:textId="3706A8A6" w:rsidR="001E2BEB" w:rsidRDefault="001E2BEB">
      <w:pPr>
        <w:pStyle w:val="Nadpis2"/>
        <w:tabs>
          <w:tab w:val="clear" w:pos="0"/>
        </w:tabs>
        <w:ind w:left="990"/>
      </w:pPr>
      <w:bookmarkStart w:id="295" w:name="_Toc503797704"/>
      <w:r w:rsidRPr="002E24FE">
        <w:t>Školenie odborných hodnotiteľov</w:t>
      </w:r>
      <w:bookmarkEnd w:id="295"/>
    </w:p>
    <w:p w14:paraId="5F9FB597" w14:textId="0444FE92" w:rsidR="009C54F6" w:rsidRDefault="009C54F6" w:rsidP="009C54F6">
      <w:pPr>
        <w:spacing w:line="240" w:lineRule="auto"/>
        <w:ind w:left="0" w:firstLine="0"/>
        <w:jc w:val="both"/>
        <w:rPr>
          <w:rFonts w:eastAsia="Times New Roman" w:cs="Times New Roman"/>
          <w:color w:val="000000"/>
          <w:szCs w:val="48"/>
        </w:rPr>
      </w:pPr>
      <w:r w:rsidRPr="00CE48D8">
        <w:rPr>
          <w:rFonts w:eastAsia="Times New Roman" w:cs="Times New Roman"/>
          <w:color w:val="000000"/>
          <w:szCs w:val="48"/>
        </w:rPr>
        <w:t xml:space="preserve">RO bezodkladne po </w:t>
      </w:r>
      <w:r>
        <w:rPr>
          <w:rFonts w:eastAsia="Times New Roman" w:cs="Times New Roman"/>
          <w:color w:val="000000"/>
          <w:szCs w:val="48"/>
        </w:rPr>
        <w:t>priradení OH v ITMS2014+</w:t>
      </w:r>
      <w:r w:rsidRPr="00CE48D8">
        <w:rPr>
          <w:rFonts w:eastAsia="Times New Roman" w:cs="Times New Roman"/>
          <w:color w:val="000000"/>
          <w:szCs w:val="48"/>
        </w:rPr>
        <w:t xml:space="preserve"> elektronicky zašle vyžrebovaným OH pozvánky na výkon odborného hodnotenia predmetnej ŽoNFP</w:t>
      </w:r>
      <w:ins w:id="296" w:author="autor" w:date="2020-12-10T17:31:00Z">
        <w:r w:rsidR="007D5C5B">
          <w:rPr>
            <w:rFonts w:eastAsia="Times New Roman" w:cs="Times New Roman"/>
            <w:color w:val="000000"/>
            <w:szCs w:val="48"/>
          </w:rPr>
          <w:t xml:space="preserve"> a ak relevantné zašle aj </w:t>
        </w:r>
      </w:ins>
      <w:del w:id="297" w:author="autor" w:date="2020-12-10T17:31:00Z">
        <w:r w:rsidRPr="00CE48D8" w:rsidDel="007D5C5B">
          <w:rPr>
            <w:rFonts w:eastAsia="Times New Roman" w:cs="Times New Roman"/>
            <w:color w:val="000000"/>
            <w:szCs w:val="48"/>
          </w:rPr>
          <w:delText xml:space="preserve">, ktorej súčasťou bude aj </w:delText>
        </w:r>
      </w:del>
      <w:r w:rsidRPr="00CE48D8">
        <w:rPr>
          <w:rFonts w:eastAsia="Times New Roman" w:cs="Times New Roman"/>
          <w:color w:val="000000"/>
          <w:szCs w:val="48"/>
        </w:rPr>
        <w:t>príslušn</w:t>
      </w:r>
      <w:del w:id="298" w:author="autor" w:date="2020-12-10T17:31:00Z">
        <w:r w:rsidRPr="00CE48D8" w:rsidDel="007D5C5B">
          <w:rPr>
            <w:rFonts w:eastAsia="Times New Roman" w:cs="Times New Roman"/>
            <w:color w:val="000000"/>
            <w:szCs w:val="48"/>
          </w:rPr>
          <w:delText>á</w:delText>
        </w:r>
      </w:del>
      <w:ins w:id="299" w:author="autor" w:date="2020-12-10T17:31:00Z">
        <w:r w:rsidR="007D5C5B">
          <w:rPr>
            <w:rFonts w:eastAsia="Times New Roman" w:cs="Times New Roman"/>
            <w:color w:val="000000"/>
            <w:szCs w:val="48"/>
          </w:rPr>
          <w:t>ú</w:t>
        </w:r>
      </w:ins>
      <w:r w:rsidRPr="00CE48D8">
        <w:rPr>
          <w:rFonts w:eastAsia="Times New Roman" w:cs="Times New Roman"/>
          <w:color w:val="000000"/>
          <w:szCs w:val="48"/>
        </w:rPr>
        <w:t xml:space="preserve"> Príručk</w:t>
      </w:r>
      <w:del w:id="300" w:author="autor" w:date="2020-12-10T17:31:00Z">
        <w:r w:rsidRPr="00CE48D8" w:rsidDel="007D5C5B">
          <w:rPr>
            <w:rFonts w:eastAsia="Times New Roman" w:cs="Times New Roman"/>
            <w:color w:val="000000"/>
            <w:szCs w:val="48"/>
          </w:rPr>
          <w:delText>a</w:delText>
        </w:r>
      </w:del>
      <w:ins w:id="301" w:author="autor" w:date="2020-12-10T17:31:00Z">
        <w:r w:rsidR="007D5C5B">
          <w:rPr>
            <w:rFonts w:eastAsia="Times New Roman" w:cs="Times New Roman"/>
            <w:color w:val="000000"/>
            <w:szCs w:val="48"/>
          </w:rPr>
          <w:t>u</w:t>
        </w:r>
      </w:ins>
      <w:r w:rsidRPr="00CE48D8">
        <w:rPr>
          <w:rFonts w:eastAsia="Times New Roman" w:cs="Times New Roman"/>
          <w:color w:val="000000"/>
          <w:szCs w:val="48"/>
        </w:rPr>
        <w:t xml:space="preserve"> pre odborných hodnotiteľov, v platnom znení, resp. link na webové sídlo RO OPII, v ktorej sú upravené procesy a postupy priebehu výkonu odborného hodnotenia. V pozvánke im oznámi termín začiatku, miesto výkonu a max. lehotu na výkon odborného hodnotenia. V pozvánke zároveň vyzve vyžrebovaných OH, aby v lehote max. </w:t>
      </w:r>
      <w:r w:rsidRPr="002E24FE">
        <w:rPr>
          <w:rFonts w:eastAsia="Times New Roman" w:cs="Times New Roman"/>
          <w:b/>
          <w:color w:val="000000"/>
          <w:szCs w:val="48"/>
        </w:rPr>
        <w:t>do 3 pracovných dní</w:t>
      </w:r>
      <w:r w:rsidRPr="00CE48D8">
        <w:rPr>
          <w:rFonts w:eastAsia="Times New Roman" w:cs="Times New Roman"/>
          <w:color w:val="000000"/>
          <w:szCs w:val="48"/>
        </w:rPr>
        <w:t xml:space="preserve"> od jej doručenia potvrdili svoju záväznú účasť na výkone odborného hodnotenia predmetnej ŽoNFP</w:t>
      </w:r>
      <w:ins w:id="302" w:author="autor" w:date="2020-12-10T17:32:00Z">
        <w:r w:rsidR="007D5C5B">
          <w:rPr>
            <w:rFonts w:eastAsia="Times New Roman" w:cs="Times New Roman"/>
            <w:color w:val="000000"/>
            <w:szCs w:val="48"/>
          </w:rPr>
          <w:t xml:space="preserve"> a tiež ich vyzve o uvedenie </w:t>
        </w:r>
      </w:ins>
      <w:ins w:id="303" w:author="autor" w:date="2020-12-10T17:33:00Z">
        <w:r w:rsidR="007D5C5B">
          <w:rPr>
            <w:rFonts w:eastAsia="Times New Roman" w:cs="Times New Roman"/>
            <w:color w:val="000000"/>
            <w:szCs w:val="48"/>
          </w:rPr>
          <w:t>záväznej informácie</w:t>
        </w:r>
      </w:ins>
      <w:ins w:id="304" w:author="autor" w:date="2020-12-10T17:32:00Z">
        <w:r w:rsidR="007D5C5B">
          <w:rPr>
            <w:rFonts w:eastAsia="Times New Roman" w:cs="Times New Roman"/>
            <w:color w:val="000000"/>
            <w:szCs w:val="48"/>
          </w:rPr>
          <w:t>, či budú predmetné odborné hodnotenie vykonávať v</w:t>
        </w:r>
      </w:ins>
      <w:ins w:id="305" w:author="autor" w:date="2020-12-10T17:33:00Z">
        <w:r w:rsidR="007D5C5B">
          <w:rPr>
            <w:rFonts w:eastAsia="Times New Roman" w:cs="Times New Roman"/>
            <w:color w:val="000000"/>
            <w:szCs w:val="48"/>
          </w:rPr>
          <w:t> </w:t>
        </w:r>
      </w:ins>
      <w:ins w:id="306" w:author="autor" w:date="2020-12-10T17:32:00Z">
        <w:r w:rsidR="007D5C5B">
          <w:rPr>
            <w:rFonts w:eastAsia="Times New Roman" w:cs="Times New Roman"/>
            <w:color w:val="000000"/>
            <w:szCs w:val="48"/>
          </w:rPr>
          <w:t xml:space="preserve">miestoroch </w:t>
        </w:r>
      </w:ins>
      <w:ins w:id="307" w:author="autor" w:date="2020-12-10T17:33:00Z">
        <w:r w:rsidR="007D5C5B">
          <w:rPr>
            <w:rFonts w:eastAsia="Times New Roman" w:cs="Times New Roman"/>
            <w:color w:val="000000"/>
            <w:szCs w:val="48"/>
          </w:rPr>
          <w:t>alebo mimo priestorov určených RO OPII</w:t>
        </w:r>
      </w:ins>
      <w:r w:rsidRPr="00CE48D8">
        <w:rPr>
          <w:rFonts w:eastAsia="Times New Roman" w:cs="Times New Roman"/>
          <w:color w:val="000000"/>
          <w:szCs w:val="48"/>
        </w:rPr>
        <w:t xml:space="preserve">. Oslovení OH nie sú povinní odôvodňovať odmietnutie ponuky na výkon odborného hodnotenia. Ak oslovení OH v stanovenom termíne jednoznačným spôsobom nepotvrdia svoju účasť na výkone odborného hodnotenia (napr. odmietnu účasť, nevyjadria sa a pod.), tak RO </w:t>
      </w:r>
      <w:r>
        <w:rPr>
          <w:rFonts w:eastAsia="Times New Roman" w:cs="Times New Roman"/>
          <w:color w:val="000000"/>
          <w:szCs w:val="48"/>
        </w:rPr>
        <w:t>zabezpečí ďalšieho OH prostredníctvom ITMS2014+</w:t>
      </w:r>
      <w:r w:rsidRPr="00CE48D8">
        <w:rPr>
          <w:rFonts w:eastAsia="Times New Roman" w:cs="Times New Roman"/>
          <w:color w:val="000000"/>
          <w:szCs w:val="48"/>
        </w:rPr>
        <w:t xml:space="preserve">. </w:t>
      </w:r>
    </w:p>
    <w:p w14:paraId="4F615E86" w14:textId="0D5925A7" w:rsidR="001C2664" w:rsidRDefault="000B6C1D" w:rsidP="002E24FE">
      <w:pPr>
        <w:spacing w:line="240" w:lineRule="auto"/>
        <w:ind w:left="0" w:firstLine="0"/>
        <w:jc w:val="both"/>
        <w:rPr>
          <w:ins w:id="308" w:author="autor" w:date="2020-12-11T12:57:00Z"/>
          <w:rFonts w:eastAsia="Times New Roman" w:cs="Times New Roman"/>
          <w:color w:val="000000"/>
          <w:szCs w:val="48"/>
        </w:rPr>
      </w:pPr>
      <w:ins w:id="309" w:author="autor" w:date="2020-12-11T12:54:00Z">
        <w:r>
          <w:rPr>
            <w:rFonts w:eastAsia="Times New Roman" w:cs="Times New Roman"/>
            <w:color w:val="000000"/>
            <w:szCs w:val="48"/>
          </w:rPr>
          <w:t>V prípade výkonu odborného hodnotenia v priestoro</w:t>
        </w:r>
      </w:ins>
      <w:ins w:id="310" w:author="autor" w:date="2020-12-11T12:55:00Z">
        <w:r>
          <w:rPr>
            <w:rFonts w:eastAsia="Times New Roman" w:cs="Times New Roman"/>
            <w:color w:val="000000"/>
            <w:szCs w:val="48"/>
          </w:rPr>
          <w:t>ch</w:t>
        </w:r>
      </w:ins>
      <w:ins w:id="311" w:author="autor" w:date="2020-12-11T12:54:00Z">
        <w:r>
          <w:rPr>
            <w:rFonts w:eastAsia="Times New Roman" w:cs="Times New Roman"/>
            <w:color w:val="000000"/>
            <w:szCs w:val="48"/>
          </w:rPr>
          <w:t xml:space="preserve"> určených RO OPII</w:t>
        </w:r>
      </w:ins>
      <w:ins w:id="312" w:author="autor" w:date="2020-12-11T12:55:00Z">
        <w:r>
          <w:rPr>
            <w:rFonts w:eastAsia="Times New Roman" w:cs="Times New Roman"/>
            <w:color w:val="000000"/>
            <w:szCs w:val="48"/>
          </w:rPr>
          <w:t>,</w:t>
        </w:r>
      </w:ins>
      <w:ins w:id="313" w:author="autor" w:date="2020-12-11T12:54:00Z">
        <w:r>
          <w:rPr>
            <w:rFonts w:eastAsia="Times New Roman" w:cs="Times New Roman"/>
            <w:color w:val="000000"/>
            <w:szCs w:val="48"/>
          </w:rPr>
          <w:t xml:space="preserve"> </w:t>
        </w:r>
      </w:ins>
      <w:ins w:id="314" w:author="autor" w:date="2020-12-11T12:55:00Z">
        <w:r>
          <w:rPr>
            <w:rFonts w:eastAsia="Times New Roman" w:cs="Times New Roman"/>
            <w:color w:val="000000"/>
            <w:szCs w:val="48"/>
          </w:rPr>
          <w:t xml:space="preserve">zástupca RO OPII zabezpečí </w:t>
        </w:r>
      </w:ins>
      <w:del w:id="315" w:author="autor" w:date="2020-12-11T12:55:00Z">
        <w:r w:rsidR="009C54F6" w:rsidDel="000B6C1D">
          <w:rPr>
            <w:rFonts w:eastAsia="Times New Roman" w:cs="Times New Roman"/>
            <w:color w:val="000000"/>
            <w:szCs w:val="48"/>
          </w:rPr>
          <w:delText>Š</w:delText>
        </w:r>
      </w:del>
      <w:ins w:id="316" w:author="autor" w:date="2020-12-11T12:55:00Z">
        <w:r>
          <w:rPr>
            <w:rFonts w:eastAsia="Times New Roman" w:cs="Times New Roman"/>
            <w:color w:val="000000"/>
            <w:szCs w:val="48"/>
          </w:rPr>
          <w:t>š</w:t>
        </w:r>
      </w:ins>
      <w:r w:rsidR="009C54F6">
        <w:rPr>
          <w:rFonts w:eastAsia="Times New Roman" w:cs="Times New Roman"/>
          <w:color w:val="000000"/>
          <w:szCs w:val="48"/>
        </w:rPr>
        <w:t>kolenie OH</w:t>
      </w:r>
      <w:ins w:id="317" w:author="autor" w:date="2020-12-11T12:55:00Z">
        <w:r>
          <w:rPr>
            <w:rFonts w:eastAsia="Times New Roman" w:cs="Times New Roman"/>
            <w:color w:val="000000"/>
            <w:szCs w:val="48"/>
          </w:rPr>
          <w:t xml:space="preserve"> najneskôr </w:t>
        </w:r>
      </w:ins>
      <w:del w:id="318" w:author="autor" w:date="2020-12-11T12:55:00Z">
        <w:r w:rsidR="009C54F6" w:rsidDel="000B6C1D">
          <w:rPr>
            <w:rFonts w:eastAsia="Times New Roman" w:cs="Times New Roman"/>
            <w:color w:val="000000"/>
            <w:szCs w:val="48"/>
          </w:rPr>
          <w:delText xml:space="preserve"> zabezpečí zástupca RO OPII </w:delText>
        </w:r>
      </w:del>
      <w:r w:rsidR="009C54F6">
        <w:rPr>
          <w:rFonts w:eastAsia="Times New Roman" w:cs="Times New Roman"/>
          <w:color w:val="000000"/>
          <w:szCs w:val="48"/>
        </w:rPr>
        <w:t>p</w:t>
      </w:r>
      <w:r w:rsidR="00FD26A1" w:rsidRPr="002E24FE">
        <w:rPr>
          <w:rFonts w:eastAsia="Times New Roman" w:cs="Times New Roman"/>
          <w:color w:val="000000"/>
          <w:szCs w:val="48"/>
        </w:rPr>
        <w:t>red</w:t>
      </w:r>
      <w:r w:rsidR="009C54F6">
        <w:rPr>
          <w:rFonts w:eastAsia="Times New Roman" w:cs="Times New Roman"/>
          <w:color w:val="000000"/>
          <w:szCs w:val="48"/>
        </w:rPr>
        <w:t xml:space="preserve"> samotným</w:t>
      </w:r>
      <w:r w:rsidR="00FD26A1" w:rsidRPr="002E24FE">
        <w:rPr>
          <w:rFonts w:eastAsia="Times New Roman" w:cs="Times New Roman"/>
          <w:color w:val="000000"/>
          <w:szCs w:val="48"/>
        </w:rPr>
        <w:t xml:space="preserve"> výkonom odborného hodnotenia</w:t>
      </w:r>
      <w:r w:rsidR="004F336E">
        <w:rPr>
          <w:rFonts w:eastAsia="Times New Roman" w:cs="Times New Roman"/>
          <w:color w:val="000000"/>
          <w:szCs w:val="48"/>
        </w:rPr>
        <w:t xml:space="preserve">, </w:t>
      </w:r>
      <w:ins w:id="319" w:author="autor" w:date="2020-12-11T12:56:00Z">
        <w:r>
          <w:rPr>
            <w:rFonts w:eastAsia="Times New Roman" w:cs="Times New Roman"/>
            <w:color w:val="000000"/>
            <w:szCs w:val="48"/>
          </w:rPr>
          <w:t xml:space="preserve">pričom </w:t>
        </w:r>
      </w:ins>
      <w:r w:rsidR="00FD26A1" w:rsidRPr="002E24FE">
        <w:rPr>
          <w:rFonts w:eastAsia="Times New Roman" w:cs="Times New Roman"/>
          <w:color w:val="000000"/>
          <w:szCs w:val="48"/>
        </w:rPr>
        <w:t xml:space="preserve">všetci </w:t>
      </w:r>
      <w:r w:rsidR="004F336E">
        <w:rPr>
          <w:rFonts w:eastAsia="Times New Roman" w:cs="Times New Roman"/>
          <w:color w:val="000000"/>
          <w:szCs w:val="48"/>
        </w:rPr>
        <w:t>OH sú</w:t>
      </w:r>
      <w:r w:rsidR="00FD26A1" w:rsidRPr="002E24FE">
        <w:rPr>
          <w:rFonts w:eastAsia="Times New Roman" w:cs="Times New Roman"/>
          <w:color w:val="000000"/>
          <w:szCs w:val="48"/>
        </w:rPr>
        <w:t xml:space="preserve"> poučení a oboznámení s podmienkami a spôsobom výkonu odborného hodnotenia</w:t>
      </w:r>
      <w:bookmarkStart w:id="320" w:name="_GoBack"/>
      <w:bookmarkEnd w:id="320"/>
      <w:r w:rsidR="00FD26A1" w:rsidRPr="002E24FE">
        <w:rPr>
          <w:rFonts w:eastAsia="Times New Roman" w:cs="Times New Roman"/>
          <w:color w:val="000000"/>
          <w:szCs w:val="48"/>
        </w:rPr>
        <w:t xml:space="preserve">. </w:t>
      </w:r>
    </w:p>
    <w:p w14:paraId="30063137" w14:textId="0896A8A8" w:rsidR="000B6C1D" w:rsidRDefault="000B6C1D" w:rsidP="002E24FE">
      <w:pPr>
        <w:spacing w:line="240" w:lineRule="auto"/>
        <w:ind w:left="0" w:firstLine="0"/>
        <w:jc w:val="both"/>
        <w:rPr>
          <w:rFonts w:eastAsia="Times New Roman" w:cs="Times New Roman"/>
          <w:color w:val="000000"/>
          <w:szCs w:val="48"/>
        </w:rPr>
      </w:pPr>
      <w:ins w:id="321" w:author="autor" w:date="2020-12-11T12:58:00Z">
        <w:r>
          <w:rPr>
            <w:rFonts w:eastAsia="Times New Roman" w:cs="Times New Roman"/>
            <w:color w:val="000000"/>
            <w:szCs w:val="48"/>
          </w:rPr>
          <w:t xml:space="preserve">V prípade výkonu odborného hodnotenia mimo priestorov určených RO OPII,  zástupca RO OPII zabezpečí školenie OH zaslaním </w:t>
        </w:r>
      </w:ins>
      <w:ins w:id="322" w:author="autor" w:date="2020-12-11T12:59:00Z">
        <w:r>
          <w:t xml:space="preserve">potrebnej dokumentácie </w:t>
        </w:r>
      </w:ins>
      <w:ins w:id="323" w:author="autor" w:date="2020-12-11T13:19:00Z">
        <w:r w:rsidR="003219AF">
          <w:t>odbornému hodnotiteľovi</w:t>
        </w:r>
      </w:ins>
      <w:ins w:id="324" w:author="autor" w:date="2020-12-11T12:59:00Z">
        <w:r>
          <w:t xml:space="preserve"> prípadne </w:t>
        </w:r>
      </w:ins>
      <w:ins w:id="325" w:author="autor" w:date="2020-12-11T13:19:00Z">
        <w:r w:rsidR="003219AF">
          <w:t xml:space="preserve">zaslaním </w:t>
        </w:r>
      </w:ins>
      <w:ins w:id="326" w:author="autor" w:date="2020-12-11T12:59:00Z">
        <w:r>
          <w:t>odkazu na umiestnenie v ITMS2014</w:t>
        </w:r>
      </w:ins>
      <w:ins w:id="327" w:author="autor" w:date="2020-12-11T13:19:00Z">
        <w:r w:rsidR="003219AF">
          <w:t>+</w:t>
        </w:r>
      </w:ins>
      <w:ins w:id="328" w:author="autor" w:date="2020-12-11T12:59:00Z">
        <w:r>
          <w:t xml:space="preserve"> alebo na webovom sidle RO OPII a pod. </w:t>
        </w:r>
      </w:ins>
      <w:ins w:id="329" w:author="autor" w:date="2020-12-11T13:21:00Z">
        <w:r w:rsidR="00F53AD3">
          <w:t>najneskôr 2 kalendárne dni pred samotným začiatkom plánovaného výkonu odborného hodnotenia. V</w:t>
        </w:r>
      </w:ins>
      <w:ins w:id="330" w:author="autor" w:date="2020-12-11T13:22:00Z">
        <w:r w:rsidR="00F53AD3">
          <w:t> </w:t>
        </w:r>
      </w:ins>
      <w:ins w:id="331" w:author="autor" w:date="2020-12-11T13:21:00Z">
        <w:r w:rsidR="00F53AD3">
          <w:t xml:space="preserve">prípade </w:t>
        </w:r>
      </w:ins>
      <w:ins w:id="332" w:author="autor" w:date="2020-12-11T13:22:00Z">
        <w:r w:rsidR="00F53AD3">
          <w:t>potreby bude zástupca RO OPII k dispozícií na</w:t>
        </w:r>
      </w:ins>
      <w:ins w:id="333" w:author="autor" w:date="2020-12-11T12:59:00Z">
        <w:r>
          <w:t xml:space="preserve"> zodpovedan</w:t>
        </w:r>
      </w:ins>
      <w:ins w:id="334" w:author="autor" w:date="2020-12-11T13:23:00Z">
        <w:r w:rsidR="00F53AD3">
          <w:t>ie</w:t>
        </w:r>
      </w:ins>
      <w:ins w:id="335" w:author="autor" w:date="2020-12-11T12:59:00Z">
        <w:r>
          <w:t xml:space="preserve"> prípadných otáz</w:t>
        </w:r>
        <w:r w:rsidR="00F53AD3">
          <w:t>ok OH</w:t>
        </w:r>
      </w:ins>
      <w:ins w:id="336" w:author="autor" w:date="2020-12-11T13:23:00Z">
        <w:r w:rsidR="00F53AD3">
          <w:t>.</w:t>
        </w:r>
      </w:ins>
    </w:p>
    <w:p w14:paraId="3BE91722" w14:textId="7C1DBC73" w:rsidR="009C54F6" w:rsidRPr="009C54F6" w:rsidRDefault="009C54F6" w:rsidP="009C54F6">
      <w:pPr>
        <w:spacing w:line="240" w:lineRule="auto"/>
        <w:ind w:left="0" w:firstLine="0"/>
        <w:jc w:val="both"/>
        <w:rPr>
          <w:rFonts w:eastAsia="Times New Roman" w:cs="Times New Roman"/>
          <w:color w:val="000000"/>
          <w:szCs w:val="48"/>
        </w:rPr>
      </w:pPr>
      <w:r w:rsidRPr="009C54F6">
        <w:rPr>
          <w:rFonts w:eastAsia="Times New Roman" w:cs="Times New Roman"/>
          <w:color w:val="000000"/>
          <w:szCs w:val="48"/>
        </w:rPr>
        <w:t xml:space="preserve">Predmetom </w:t>
      </w:r>
      <w:r>
        <w:rPr>
          <w:rFonts w:eastAsia="Times New Roman" w:cs="Times New Roman"/>
          <w:color w:val="000000"/>
          <w:szCs w:val="48"/>
        </w:rPr>
        <w:t>školenia</w:t>
      </w:r>
      <w:ins w:id="337" w:author="autor" w:date="2020-12-11T13:23:00Z">
        <w:r w:rsidR="00F53AD3">
          <w:rPr>
            <w:rFonts w:eastAsia="Times New Roman" w:cs="Times New Roman"/>
            <w:color w:val="000000"/>
            <w:szCs w:val="48"/>
          </w:rPr>
          <w:t>/o</w:t>
        </w:r>
      </w:ins>
      <w:ins w:id="338" w:author="autor" w:date="2020-12-11T13:24:00Z">
        <w:r w:rsidR="00F53AD3">
          <w:rPr>
            <w:rFonts w:eastAsia="Times New Roman" w:cs="Times New Roman"/>
            <w:color w:val="000000"/>
            <w:szCs w:val="48"/>
          </w:rPr>
          <w:t>b</w:t>
        </w:r>
      </w:ins>
      <w:ins w:id="339" w:author="autor" w:date="2020-12-11T13:23:00Z">
        <w:r w:rsidR="00F53AD3">
          <w:rPr>
            <w:rFonts w:eastAsia="Times New Roman" w:cs="Times New Roman"/>
            <w:color w:val="000000"/>
            <w:szCs w:val="48"/>
          </w:rPr>
          <w:t>oznámenia</w:t>
        </w:r>
      </w:ins>
      <w:r>
        <w:rPr>
          <w:rFonts w:eastAsia="Times New Roman" w:cs="Times New Roman"/>
          <w:color w:val="000000"/>
          <w:szCs w:val="48"/>
        </w:rPr>
        <w:t xml:space="preserve"> OH</w:t>
      </w:r>
      <w:r w:rsidRPr="009C54F6">
        <w:rPr>
          <w:rFonts w:eastAsia="Times New Roman" w:cs="Times New Roman"/>
          <w:color w:val="000000"/>
          <w:szCs w:val="48"/>
        </w:rPr>
        <w:t xml:space="preserve"> sú najmä: </w:t>
      </w:r>
    </w:p>
    <w:p w14:paraId="78293609" w14:textId="1B1F994B"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 xml:space="preserve">postupy prevzatia a odovzdania podkladov; </w:t>
      </w:r>
    </w:p>
    <w:p w14:paraId="600AEA6F" w14:textId="556376CF"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 xml:space="preserve">spôsob vypĺňania hodnotiacich hárkov; </w:t>
      </w:r>
    </w:p>
    <w:p w14:paraId="139D49AD" w14:textId="63D1C042"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sidRPr="00B61CB6">
        <w:rPr>
          <w:rFonts w:eastAsia="Times New Roman" w:cs="Times New Roman"/>
          <w:color w:val="000000"/>
          <w:szCs w:val="48"/>
        </w:rPr>
        <w:t>postupy vyhodnocovania kritérií</w:t>
      </w:r>
      <w:r>
        <w:rPr>
          <w:rFonts w:eastAsia="Times New Roman" w:cs="Times New Roman"/>
          <w:color w:val="000000"/>
          <w:szCs w:val="48"/>
        </w:rPr>
        <w:t>;</w:t>
      </w:r>
    </w:p>
    <w:p w14:paraId="234D31A0" w14:textId="77777777"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postupy uvedené v Príručke pre odborného hodnotiteľa;</w:t>
      </w:r>
    </w:p>
    <w:p w14:paraId="1DD08535" w14:textId="2237C26A"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informácia o obsahu a štruktúre relevantnej riadiacej dokumentácie (Príručka pre žia</w:t>
      </w:r>
      <w:r w:rsidR="0042095D">
        <w:rPr>
          <w:rFonts w:eastAsia="Times New Roman" w:cs="Times New Roman"/>
          <w:color w:val="000000"/>
          <w:szCs w:val="48"/>
        </w:rPr>
        <w:t>d</w:t>
      </w:r>
      <w:r>
        <w:rPr>
          <w:rFonts w:eastAsia="Times New Roman" w:cs="Times New Roman"/>
          <w:color w:val="000000"/>
          <w:szCs w:val="48"/>
        </w:rPr>
        <w:t>ateľa, Príručka k oprávnenosti výdavkov a pod.);</w:t>
      </w:r>
    </w:p>
    <w:p w14:paraId="639316C5" w14:textId="505C2506" w:rsidR="009C54F6" w:rsidRDefault="009C54F6" w:rsidP="002E24FE">
      <w:pPr>
        <w:pStyle w:val="Odsekzoznamu"/>
        <w:numPr>
          <w:ilvl w:val="0"/>
          <w:numId w:val="90"/>
        </w:numPr>
        <w:spacing w:line="240" w:lineRule="auto"/>
        <w:jc w:val="both"/>
        <w:rPr>
          <w:rFonts w:eastAsia="Times New Roman" w:cs="Times New Roman"/>
          <w:color w:val="000000"/>
          <w:szCs w:val="48"/>
        </w:rPr>
      </w:pPr>
      <w:r w:rsidRPr="009C54F6">
        <w:rPr>
          <w:rFonts w:eastAsia="Times New Roman" w:cs="Times New Roman"/>
          <w:color w:val="000000"/>
          <w:szCs w:val="48"/>
        </w:rPr>
        <w:t>vysvetlenie niektorých pojmov;</w:t>
      </w:r>
    </w:p>
    <w:p w14:paraId="7A053583" w14:textId="332A8BCA" w:rsidR="009C54F6" w:rsidRPr="009C54F6" w:rsidRDefault="009C54F6"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 xml:space="preserve">oboznámenie </w:t>
      </w:r>
      <w:r w:rsidRPr="009C54F6">
        <w:rPr>
          <w:rFonts w:eastAsia="Times New Roman" w:cs="Times New Roman"/>
          <w:color w:val="000000"/>
          <w:szCs w:val="48"/>
        </w:rPr>
        <w:t>hodnotiteľov s vyzvaním na predkladanie ŽoNFP</w:t>
      </w:r>
      <w:r>
        <w:rPr>
          <w:rFonts w:eastAsia="Times New Roman" w:cs="Times New Roman"/>
          <w:color w:val="000000"/>
          <w:szCs w:val="48"/>
        </w:rPr>
        <w:t>.</w:t>
      </w:r>
    </w:p>
    <w:p w14:paraId="5C2A84FB" w14:textId="1CDE05D0" w:rsidR="004F336E" w:rsidRDefault="004F336E" w:rsidP="002E24FE">
      <w:pPr>
        <w:pStyle w:val="BodyText1"/>
        <w:spacing w:line="240" w:lineRule="auto"/>
      </w:pPr>
      <w:r>
        <w:rPr>
          <w:lang w:val="sk-SK"/>
        </w:rPr>
        <w:t>O</w:t>
      </w:r>
      <w:r w:rsidRPr="00184EB8">
        <w:rPr>
          <w:lang w:val="sk-SK"/>
        </w:rPr>
        <w:t xml:space="preserve">dborný hodnotiteľ </w:t>
      </w:r>
      <w:r>
        <w:rPr>
          <w:lang w:val="sk-SK"/>
        </w:rPr>
        <w:t>je povinný si naštudovať</w:t>
      </w:r>
      <w:r w:rsidRPr="00184EB8">
        <w:rPr>
          <w:lang w:val="sk-SK"/>
        </w:rPr>
        <w:t xml:space="preserve"> </w:t>
      </w:r>
      <w:r>
        <w:rPr>
          <w:lang w:val="sk-SK"/>
        </w:rPr>
        <w:t>nasledovné dokumenty (</w:t>
      </w:r>
      <w:r w:rsidRPr="00184EB8">
        <w:rPr>
          <w:lang w:val="sk-SK"/>
        </w:rPr>
        <w:t>dostupné na webovej stránke RO</w:t>
      </w:r>
      <w:r>
        <w:rPr>
          <w:lang w:val="sk-SK"/>
        </w:rPr>
        <w:t>):</w:t>
      </w:r>
    </w:p>
    <w:p w14:paraId="1E0E6DA6" w14:textId="123E6C84" w:rsidR="004F336E" w:rsidRDefault="004F336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lastRenderedPageBreak/>
        <w:t xml:space="preserve">Predmetné vyzvanie na predkladanie ŽoNFP, </w:t>
      </w:r>
    </w:p>
    <w:p w14:paraId="0C91C579" w14:textId="7F4F7374"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Príručku pre odborného hodnotiteľa,</w:t>
      </w:r>
    </w:p>
    <w:p w14:paraId="2A875782" w14:textId="25EE4D16"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Príručku pre žiadateľa,</w:t>
      </w:r>
    </w:p>
    <w:p w14:paraId="30F42647" w14:textId="753EAAC8"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Pr>
          <w:rFonts w:eastAsia="Times New Roman" w:cs="Times New Roman"/>
          <w:color w:val="000000"/>
          <w:szCs w:val="48"/>
        </w:rPr>
        <w:t>Príručku</w:t>
      </w:r>
      <w:r w:rsidRPr="002E24FE">
        <w:rPr>
          <w:rFonts w:eastAsia="Times New Roman" w:cs="Times New Roman"/>
          <w:color w:val="000000"/>
          <w:szCs w:val="48"/>
        </w:rPr>
        <w:t xml:space="preserve"> k oprávnenosti výdavkov</w:t>
      </w:r>
      <w:r>
        <w:rPr>
          <w:rFonts w:eastAsia="Times New Roman" w:cs="Times New Roman"/>
          <w:color w:val="000000"/>
          <w:szCs w:val="48"/>
        </w:rPr>
        <w:t>,</w:t>
      </w:r>
    </w:p>
    <w:p w14:paraId="794400DB" w14:textId="7F1940A7" w:rsidR="004F336E" w:rsidRPr="002E24FE" w:rsidRDefault="004F336E" w:rsidP="002E24FE">
      <w:pPr>
        <w:pStyle w:val="Odsekzoznamu"/>
        <w:numPr>
          <w:ilvl w:val="0"/>
          <w:numId w:val="90"/>
        </w:numPr>
        <w:spacing w:line="240" w:lineRule="auto"/>
        <w:jc w:val="both"/>
        <w:rPr>
          <w:rFonts w:eastAsia="Times New Roman" w:cs="Times New Roman"/>
          <w:color w:val="000000"/>
          <w:szCs w:val="48"/>
        </w:rPr>
      </w:pPr>
      <w:r w:rsidRPr="002E24FE">
        <w:rPr>
          <w:rFonts w:eastAsia="Times New Roman" w:cs="Times New Roman"/>
          <w:color w:val="000000"/>
          <w:szCs w:val="48"/>
        </w:rPr>
        <w:t>Operačný pro</w:t>
      </w:r>
      <w:r>
        <w:rPr>
          <w:rFonts w:eastAsia="Times New Roman" w:cs="Times New Roman"/>
          <w:color w:val="000000"/>
          <w:szCs w:val="48"/>
        </w:rPr>
        <w:t>gram Integrovaná infraštruktúra.</w:t>
      </w:r>
    </w:p>
    <w:p w14:paraId="543E778A" w14:textId="7B6AAB9C" w:rsidR="007D5C5B" w:rsidRDefault="004F336E" w:rsidP="002E24FE">
      <w:pPr>
        <w:spacing w:line="240" w:lineRule="auto"/>
        <w:ind w:left="0" w:firstLine="0"/>
        <w:jc w:val="both"/>
        <w:rPr>
          <w:rFonts w:eastAsia="Times New Roman" w:cs="Times New Roman"/>
          <w:color w:val="000000"/>
          <w:szCs w:val="48"/>
        </w:rPr>
      </w:pPr>
      <w:r w:rsidRPr="001C2664">
        <w:rPr>
          <w:rFonts w:eastAsia="Times New Roman" w:cs="Times New Roman"/>
          <w:color w:val="000000"/>
          <w:szCs w:val="48"/>
        </w:rPr>
        <w:t xml:space="preserve">Účasť </w:t>
      </w:r>
      <w:r w:rsidR="001C2664" w:rsidRPr="001C2664">
        <w:rPr>
          <w:rFonts w:eastAsia="Times New Roman" w:cs="Times New Roman"/>
          <w:color w:val="000000"/>
          <w:szCs w:val="48"/>
        </w:rPr>
        <w:t xml:space="preserve">na školení </w:t>
      </w:r>
      <w:r>
        <w:rPr>
          <w:rFonts w:eastAsia="Times New Roman" w:cs="Times New Roman"/>
          <w:color w:val="000000"/>
          <w:szCs w:val="48"/>
        </w:rPr>
        <w:t xml:space="preserve">potvrdí </w:t>
      </w:r>
      <w:r w:rsidR="001C2664" w:rsidRPr="001C2664">
        <w:rPr>
          <w:rFonts w:eastAsia="Times New Roman" w:cs="Times New Roman"/>
          <w:color w:val="000000"/>
          <w:szCs w:val="48"/>
        </w:rPr>
        <w:t>odborn</w:t>
      </w:r>
      <w:r>
        <w:rPr>
          <w:rFonts w:eastAsia="Times New Roman" w:cs="Times New Roman"/>
          <w:color w:val="000000"/>
          <w:szCs w:val="48"/>
        </w:rPr>
        <w:t>ý</w:t>
      </w:r>
      <w:r w:rsidR="001C2664" w:rsidRPr="001C2664">
        <w:rPr>
          <w:rFonts w:eastAsia="Times New Roman" w:cs="Times New Roman"/>
          <w:color w:val="000000"/>
          <w:szCs w:val="48"/>
        </w:rPr>
        <w:t xml:space="preserve"> hodnotiteľ</w:t>
      </w:r>
      <w:r>
        <w:rPr>
          <w:rFonts w:eastAsia="Times New Roman" w:cs="Times New Roman"/>
          <w:color w:val="000000"/>
          <w:szCs w:val="48"/>
        </w:rPr>
        <w:t xml:space="preserve"> podpísaním </w:t>
      </w:r>
      <w:ins w:id="340" w:author="autor" w:date="2020-12-10T17:28:00Z">
        <w:r w:rsidR="007D5C5B">
          <w:rPr>
            <w:rFonts w:eastAsia="Times New Roman" w:cs="Times New Roman"/>
            <w:color w:val="000000"/>
            <w:szCs w:val="48"/>
          </w:rPr>
          <w:t>Č</w:t>
        </w:r>
      </w:ins>
      <w:del w:id="341" w:author="autor" w:date="2020-12-10T17:28:00Z">
        <w:r w:rsidDel="007D5C5B">
          <w:rPr>
            <w:rFonts w:eastAsia="Times New Roman" w:cs="Times New Roman"/>
            <w:color w:val="000000"/>
            <w:szCs w:val="48"/>
          </w:rPr>
          <w:delText>č</w:delText>
        </w:r>
      </w:del>
      <w:r>
        <w:rPr>
          <w:rFonts w:eastAsia="Times New Roman" w:cs="Times New Roman"/>
          <w:color w:val="000000"/>
          <w:szCs w:val="48"/>
        </w:rPr>
        <w:t>estného vyhlásenia o poučení (príloha č. 8).</w:t>
      </w:r>
      <w:ins w:id="342" w:author="autor" w:date="2020-12-10T17:29:00Z">
        <w:r w:rsidR="007D5C5B">
          <w:rPr>
            <w:rFonts w:eastAsia="Times New Roman" w:cs="Times New Roman"/>
            <w:color w:val="000000"/>
            <w:szCs w:val="48"/>
          </w:rPr>
          <w:t xml:space="preserve"> </w:t>
        </w:r>
      </w:ins>
      <w:ins w:id="343" w:author="autor" w:date="2020-12-10T17:25:00Z">
        <w:r w:rsidR="007D5C5B">
          <w:rPr>
            <w:rFonts w:eastAsia="Times New Roman" w:cs="Times New Roman"/>
            <w:color w:val="000000"/>
            <w:szCs w:val="48"/>
          </w:rPr>
          <w:t xml:space="preserve">V prípade, že odborný hodnotiteľ vykonáva hodnotenie </w:t>
        </w:r>
      </w:ins>
      <w:ins w:id="344" w:author="autor" w:date="2020-12-10T17:26:00Z">
        <w:r w:rsidR="007D5C5B">
          <w:rPr>
            <w:rFonts w:eastAsia="Times New Roman" w:cs="Times New Roman"/>
            <w:color w:val="000000"/>
            <w:szCs w:val="48"/>
          </w:rPr>
          <w:t xml:space="preserve">ŽoNFP mimo priestorov určených RO OPII, </w:t>
        </w:r>
      </w:ins>
      <w:ins w:id="345" w:author="autor" w:date="2020-12-10T17:27:00Z">
        <w:r w:rsidR="007D5C5B">
          <w:rPr>
            <w:rFonts w:eastAsia="Times New Roman" w:cs="Times New Roman"/>
            <w:color w:val="000000"/>
            <w:szCs w:val="48"/>
          </w:rPr>
          <w:t>oboznámenie sa s</w:t>
        </w:r>
      </w:ins>
      <w:ins w:id="346" w:author="autor" w:date="2020-12-10T17:28:00Z">
        <w:r w:rsidR="007D5C5B">
          <w:rPr>
            <w:rFonts w:eastAsia="Times New Roman" w:cs="Times New Roman"/>
            <w:color w:val="000000"/>
            <w:szCs w:val="48"/>
          </w:rPr>
          <w:t> </w:t>
        </w:r>
      </w:ins>
      <w:ins w:id="347" w:author="autor" w:date="2020-12-10T17:27:00Z">
        <w:r w:rsidR="007D5C5B">
          <w:rPr>
            <w:rFonts w:eastAsia="Times New Roman" w:cs="Times New Roman"/>
            <w:color w:val="000000"/>
            <w:szCs w:val="48"/>
          </w:rPr>
          <w:t>vyššie</w:t>
        </w:r>
      </w:ins>
      <w:ins w:id="348" w:author="autor" w:date="2020-12-10T17:28:00Z">
        <w:r w:rsidR="007D5C5B">
          <w:rPr>
            <w:rFonts w:eastAsia="Times New Roman" w:cs="Times New Roman"/>
            <w:color w:val="000000"/>
            <w:szCs w:val="48"/>
          </w:rPr>
          <w:t xml:space="preserve"> uvedenými dokumentami preukáže </w:t>
        </w:r>
      </w:ins>
      <w:ins w:id="349" w:author="autor" w:date="2020-12-10T17:27:00Z">
        <w:r w:rsidR="007D5C5B">
          <w:rPr>
            <w:rFonts w:eastAsia="Times New Roman" w:cs="Times New Roman"/>
            <w:color w:val="000000"/>
            <w:szCs w:val="48"/>
          </w:rPr>
          <w:t>zasla</w:t>
        </w:r>
      </w:ins>
      <w:ins w:id="350" w:author="autor" w:date="2020-12-10T17:28:00Z">
        <w:r w:rsidR="007D5C5B">
          <w:rPr>
            <w:rFonts w:eastAsia="Times New Roman" w:cs="Times New Roman"/>
            <w:color w:val="000000"/>
            <w:szCs w:val="48"/>
          </w:rPr>
          <w:t>ním podpísaného</w:t>
        </w:r>
      </w:ins>
      <w:ins w:id="351" w:author="autor" w:date="2020-12-10T17:27:00Z">
        <w:r w:rsidR="007D5C5B">
          <w:rPr>
            <w:rFonts w:eastAsia="Times New Roman" w:cs="Times New Roman"/>
            <w:color w:val="000000"/>
            <w:szCs w:val="48"/>
          </w:rPr>
          <w:t xml:space="preserve"> Čestné vyhlásenie o poučení (príloha č.8)</w:t>
        </w:r>
      </w:ins>
      <w:ins w:id="352" w:author="autor" w:date="2020-12-10T17:29:00Z">
        <w:r w:rsidR="007D5C5B">
          <w:rPr>
            <w:rFonts w:eastAsia="Times New Roman" w:cs="Times New Roman"/>
            <w:color w:val="000000"/>
            <w:szCs w:val="48"/>
          </w:rPr>
          <w:t xml:space="preserve"> na RO OPII.</w:t>
        </w:r>
      </w:ins>
      <w:ins w:id="353" w:author="autor" w:date="2020-12-10T17:27:00Z">
        <w:r w:rsidR="007D5C5B">
          <w:rPr>
            <w:rStyle w:val="Odkaznapoznmkupodiarou"/>
            <w:rFonts w:eastAsia="Times New Roman" w:cs="Times New Roman"/>
            <w:color w:val="000000"/>
            <w:szCs w:val="48"/>
          </w:rPr>
          <w:footnoteReference w:id="9"/>
        </w:r>
      </w:ins>
    </w:p>
    <w:p w14:paraId="3CEA7B57" w14:textId="77777777" w:rsidR="004F336E" w:rsidRDefault="004F336E" w:rsidP="002E24FE">
      <w:pPr>
        <w:spacing w:line="240" w:lineRule="auto"/>
        <w:ind w:left="0" w:firstLine="0"/>
        <w:jc w:val="both"/>
        <w:rPr>
          <w:rFonts w:eastAsia="Times New Roman" w:cs="Times New Roman"/>
          <w:color w:val="000000"/>
          <w:szCs w:val="48"/>
        </w:rPr>
      </w:pPr>
    </w:p>
    <w:p w14:paraId="23FD402E" w14:textId="77777777" w:rsidR="00FD26A1" w:rsidRDefault="00FD26A1" w:rsidP="002E24FE">
      <w:pPr>
        <w:spacing w:line="240" w:lineRule="auto"/>
        <w:jc w:val="both"/>
        <w:rPr>
          <w:rFonts w:eastAsia="Times New Roman" w:cs="Times New Roman"/>
          <w:color w:val="000000"/>
          <w:szCs w:val="48"/>
        </w:rPr>
      </w:pPr>
    </w:p>
    <w:p w14:paraId="4593E0CE" w14:textId="77777777" w:rsidR="00FD26A1" w:rsidRDefault="00FD26A1" w:rsidP="002E24FE">
      <w:pPr>
        <w:spacing w:line="240" w:lineRule="auto"/>
        <w:jc w:val="both"/>
        <w:rPr>
          <w:rFonts w:eastAsia="Times New Roman" w:cs="Times New Roman"/>
          <w:color w:val="000000"/>
          <w:szCs w:val="48"/>
        </w:rPr>
      </w:pPr>
    </w:p>
    <w:p w14:paraId="55240C3C" w14:textId="77777777" w:rsidR="00FD26A1" w:rsidRPr="002E24FE" w:rsidRDefault="00FD26A1" w:rsidP="002E24FE">
      <w:pPr>
        <w:spacing w:line="240" w:lineRule="auto"/>
        <w:jc w:val="both"/>
        <w:rPr>
          <w:rFonts w:eastAsia="Times New Roman" w:cs="Times New Roman"/>
          <w:color w:val="000000"/>
          <w:szCs w:val="48"/>
        </w:rPr>
      </w:pPr>
    </w:p>
    <w:p w14:paraId="72300BD5" w14:textId="156D4952" w:rsidR="006E3283" w:rsidRPr="00394810" w:rsidRDefault="001E2BEB" w:rsidP="00724262">
      <w:pPr>
        <w:pStyle w:val="Nadpis1"/>
        <w:rPr>
          <w:szCs w:val="32"/>
        </w:rPr>
      </w:pPr>
      <w:bookmarkStart w:id="356" w:name="_Toc499195361"/>
      <w:bookmarkStart w:id="357" w:name="_Toc499195541"/>
      <w:bookmarkStart w:id="358" w:name="_Toc499195362"/>
      <w:bookmarkStart w:id="359" w:name="_Toc499195542"/>
      <w:bookmarkStart w:id="360" w:name="_Toc499195363"/>
      <w:bookmarkStart w:id="361" w:name="_Toc499195543"/>
      <w:bookmarkStart w:id="362" w:name="_Toc499195364"/>
      <w:bookmarkStart w:id="363" w:name="_Toc499195544"/>
      <w:bookmarkStart w:id="364" w:name="_Toc499195365"/>
      <w:bookmarkStart w:id="365" w:name="_Toc499195545"/>
      <w:bookmarkStart w:id="366" w:name="_Toc499195366"/>
      <w:bookmarkStart w:id="367" w:name="_Toc499195546"/>
      <w:bookmarkStart w:id="368" w:name="_Toc499195367"/>
      <w:bookmarkStart w:id="369" w:name="_Toc499195547"/>
      <w:bookmarkStart w:id="370" w:name="_Toc499195368"/>
      <w:bookmarkStart w:id="371" w:name="_Toc499195548"/>
      <w:bookmarkStart w:id="372" w:name="_Toc499195369"/>
      <w:bookmarkStart w:id="373" w:name="_Toc499195549"/>
      <w:bookmarkStart w:id="374" w:name="_Toc499195370"/>
      <w:bookmarkStart w:id="375" w:name="_Toc499195550"/>
      <w:bookmarkStart w:id="376" w:name="_Toc499195372"/>
      <w:bookmarkStart w:id="377" w:name="_Toc499195552"/>
      <w:bookmarkStart w:id="378" w:name="_Toc499195373"/>
      <w:bookmarkStart w:id="379" w:name="_Toc499195553"/>
      <w:bookmarkStart w:id="380" w:name="_Toc499195374"/>
      <w:bookmarkStart w:id="381" w:name="_Toc499195554"/>
      <w:bookmarkStart w:id="382" w:name="_Toc498352272"/>
      <w:bookmarkStart w:id="383" w:name="_Toc499195375"/>
      <w:bookmarkStart w:id="384" w:name="_Toc499195555"/>
      <w:bookmarkStart w:id="385" w:name="_Toc498352273"/>
      <w:bookmarkStart w:id="386" w:name="_Toc499195376"/>
      <w:bookmarkStart w:id="387" w:name="_Toc499195556"/>
      <w:bookmarkStart w:id="388" w:name="_Toc499195377"/>
      <w:bookmarkStart w:id="389" w:name="_Toc499195557"/>
      <w:bookmarkStart w:id="390" w:name="_Toc499195378"/>
      <w:bookmarkStart w:id="391" w:name="_Toc499195558"/>
      <w:bookmarkStart w:id="392" w:name="_Toc499195379"/>
      <w:bookmarkStart w:id="393" w:name="_Toc499195559"/>
      <w:bookmarkStart w:id="394" w:name="_Toc499195380"/>
      <w:bookmarkStart w:id="395" w:name="_Toc499195560"/>
      <w:bookmarkStart w:id="396" w:name="_Toc499195381"/>
      <w:bookmarkStart w:id="397" w:name="_Toc499195561"/>
      <w:bookmarkStart w:id="398" w:name="_Toc499195382"/>
      <w:bookmarkStart w:id="399" w:name="_Toc499195562"/>
      <w:bookmarkStart w:id="400" w:name="_Toc499195383"/>
      <w:bookmarkStart w:id="401" w:name="_Toc499195563"/>
      <w:bookmarkStart w:id="402" w:name="_Toc499195384"/>
      <w:bookmarkStart w:id="403" w:name="_Toc499195564"/>
      <w:bookmarkStart w:id="404" w:name="_Toc499195385"/>
      <w:bookmarkStart w:id="405" w:name="_Toc499195565"/>
      <w:bookmarkStart w:id="406" w:name="_Toc499195386"/>
      <w:bookmarkStart w:id="407" w:name="_Toc499195566"/>
      <w:bookmarkStart w:id="408" w:name="_Toc499195387"/>
      <w:bookmarkStart w:id="409" w:name="_Toc499195567"/>
      <w:bookmarkStart w:id="410" w:name="_Toc499195388"/>
      <w:bookmarkStart w:id="411" w:name="_Toc499195568"/>
      <w:bookmarkStart w:id="412" w:name="_Toc499195389"/>
      <w:bookmarkStart w:id="413" w:name="_Toc499195569"/>
      <w:bookmarkStart w:id="414" w:name="_Toc499195390"/>
      <w:bookmarkStart w:id="415" w:name="_Toc499195570"/>
      <w:bookmarkStart w:id="416" w:name="_Toc499195391"/>
      <w:bookmarkStart w:id="417" w:name="_Toc499195571"/>
      <w:bookmarkStart w:id="418" w:name="_Toc499195392"/>
      <w:bookmarkStart w:id="419" w:name="_Toc499195572"/>
      <w:bookmarkStart w:id="420" w:name="_Toc50379770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2E24FE">
        <w:rPr>
          <w:szCs w:val="32"/>
        </w:rPr>
        <w:lastRenderedPageBreak/>
        <w:t>Proces odborného hodnotenia žiadostí o NFP</w:t>
      </w:r>
      <w:bookmarkEnd w:id="420"/>
      <w:r w:rsidRPr="002E24FE" w:rsidDel="001E2BEB">
        <w:rPr>
          <w:szCs w:val="32"/>
        </w:rPr>
        <w:t xml:space="preserve"> </w:t>
      </w:r>
    </w:p>
    <w:p w14:paraId="3842DE72" w14:textId="1176C238" w:rsidR="006E3283" w:rsidRDefault="001E2BEB" w:rsidP="001E2BEB">
      <w:pPr>
        <w:pStyle w:val="Nadpis2"/>
        <w:tabs>
          <w:tab w:val="clear" w:pos="0"/>
        </w:tabs>
        <w:ind w:left="990"/>
      </w:pPr>
      <w:bookmarkStart w:id="421" w:name="_Toc503797706"/>
      <w:r w:rsidRPr="002E24FE">
        <w:t xml:space="preserve">Rámcový popis </w:t>
      </w:r>
      <w:r w:rsidR="00CB5320">
        <w:t>najčastejších nedostatkov</w:t>
      </w:r>
      <w:bookmarkEnd w:id="421"/>
      <w:r w:rsidR="006E3283" w:rsidRPr="00184EB8">
        <w:t xml:space="preserve"> </w:t>
      </w:r>
    </w:p>
    <w:p w14:paraId="69F28C3E" w14:textId="3FDC1DF2" w:rsidR="006D0D98" w:rsidRDefault="001C5A66"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 xml:space="preserve">Medzi </w:t>
      </w:r>
      <w:r w:rsidR="006D0D98" w:rsidRPr="002E24FE">
        <w:rPr>
          <w:rFonts w:eastAsia="Times New Roman" w:cs="Times New Roman"/>
          <w:color w:val="000000"/>
          <w:szCs w:val="48"/>
        </w:rPr>
        <w:t>najčastejš</w:t>
      </w:r>
      <w:r>
        <w:rPr>
          <w:rFonts w:eastAsia="Times New Roman" w:cs="Times New Roman"/>
          <w:color w:val="000000"/>
          <w:szCs w:val="48"/>
        </w:rPr>
        <w:t>ie</w:t>
      </w:r>
      <w:r w:rsidR="006D0D98" w:rsidRPr="002E24FE">
        <w:rPr>
          <w:rFonts w:eastAsia="Times New Roman" w:cs="Times New Roman"/>
          <w:color w:val="000000"/>
          <w:szCs w:val="48"/>
        </w:rPr>
        <w:t xml:space="preserve"> nedostatk</w:t>
      </w:r>
      <w:r>
        <w:rPr>
          <w:rFonts w:eastAsia="Times New Roman" w:cs="Times New Roman"/>
          <w:color w:val="000000"/>
          <w:szCs w:val="48"/>
        </w:rPr>
        <w:t>y</w:t>
      </w:r>
      <w:r w:rsidR="006D0D98" w:rsidRPr="002E24FE">
        <w:rPr>
          <w:rFonts w:eastAsia="Times New Roman" w:cs="Times New Roman"/>
          <w:color w:val="000000"/>
          <w:szCs w:val="48"/>
        </w:rPr>
        <w:t xml:space="preserve"> pri výkone odborného hodnotenia</w:t>
      </w:r>
      <w:r>
        <w:rPr>
          <w:rFonts w:eastAsia="Times New Roman" w:cs="Times New Roman"/>
          <w:color w:val="000000"/>
          <w:szCs w:val="48"/>
        </w:rPr>
        <w:t xml:space="preserve"> patrí nedostatočné odôvodnenie vyhodnotenia jednotlivých hodnotiacich kritérií odborným hodnotiteľom.</w:t>
      </w:r>
    </w:p>
    <w:p w14:paraId="30729FA1" w14:textId="77777777" w:rsidR="006D0D98" w:rsidRPr="002E24FE" w:rsidRDefault="006D0D98" w:rsidP="002E24FE">
      <w:pPr>
        <w:spacing w:line="240" w:lineRule="auto"/>
        <w:ind w:left="0" w:firstLine="0"/>
        <w:jc w:val="both"/>
        <w:rPr>
          <w:rFonts w:eastAsia="Times New Roman" w:cs="Times New Roman"/>
          <w:color w:val="000000"/>
          <w:szCs w:val="48"/>
        </w:rPr>
      </w:pPr>
    </w:p>
    <w:p w14:paraId="4459C7DC" w14:textId="25E44627" w:rsidR="001E2BEB" w:rsidRDefault="001E2BEB" w:rsidP="00724262">
      <w:pPr>
        <w:pStyle w:val="Nadpis2"/>
        <w:tabs>
          <w:tab w:val="clear" w:pos="0"/>
        </w:tabs>
        <w:ind w:left="990"/>
      </w:pPr>
      <w:bookmarkStart w:id="422" w:name="_Toc503797707"/>
      <w:r w:rsidRPr="002E24FE">
        <w:t>Postup pri dožiadaní doplňujúcich informácií</w:t>
      </w:r>
      <w:bookmarkEnd w:id="422"/>
    </w:p>
    <w:p w14:paraId="718FF722" w14:textId="5792AB25" w:rsidR="001C5A66" w:rsidRPr="00184EB8" w:rsidRDefault="001C5A66" w:rsidP="001C5A66">
      <w:pPr>
        <w:pStyle w:val="BodyText1"/>
        <w:spacing w:line="240" w:lineRule="auto"/>
        <w:rPr>
          <w:lang w:val="sk-SK"/>
        </w:rPr>
      </w:pPr>
      <w:r w:rsidRPr="00184EB8">
        <w:rPr>
          <w:lang w:val="sk-SK"/>
        </w:rPr>
        <w:t xml:space="preserve">V prípade ak </w:t>
      </w:r>
      <w:r>
        <w:rPr>
          <w:lang w:val="sk-SK"/>
        </w:rPr>
        <w:t>OH</w:t>
      </w:r>
      <w:r w:rsidRPr="00184EB8">
        <w:rPr>
          <w:lang w:val="sk-SK"/>
        </w:rPr>
        <w:t xml:space="preserve"> na základe preskúmania ŽoNFP a jej príloh vzniknú pochybnosti o pravdivosti alebo úplnosti ŽoNFP alebo jej príloh</w:t>
      </w:r>
      <w:r>
        <w:rPr>
          <w:lang w:val="sk-SK"/>
        </w:rPr>
        <w:t xml:space="preserve"> oznámi písomne zástupcovi RO konkrétne požiadavky na doplnenie resp. vysvetlenie.</w:t>
      </w:r>
      <w:r w:rsidRPr="00184EB8">
        <w:rPr>
          <w:lang w:val="sk-SK"/>
        </w:rPr>
        <w:t xml:space="preserve"> </w:t>
      </w:r>
      <w:r>
        <w:rPr>
          <w:lang w:val="sk-SK"/>
        </w:rPr>
        <w:t>Z</w:t>
      </w:r>
      <w:r w:rsidRPr="00184EB8">
        <w:rPr>
          <w:lang w:val="sk-SK"/>
        </w:rPr>
        <w:t xml:space="preserve">ástupca RO vyzve žiadateľa na doplnenie neúplných údajov, vysvetlenie nejasností alebo nápravu nepravdivých údajov zaslaním výzvy na doplnenie ŽoNFP </w:t>
      </w:r>
      <w:r w:rsidR="00CD3041">
        <w:rPr>
          <w:lang w:val="sk-SK"/>
        </w:rPr>
        <w:t>(</w:t>
      </w:r>
      <w:r w:rsidRPr="00184EB8">
        <w:rPr>
          <w:lang w:val="sk-SK"/>
        </w:rPr>
        <w:t>prílohy č. 9</w:t>
      </w:r>
      <w:r w:rsidR="00CD3041">
        <w:rPr>
          <w:lang w:val="sk-SK"/>
        </w:rPr>
        <w:t>)</w:t>
      </w:r>
      <w:r w:rsidRPr="00184EB8">
        <w:rPr>
          <w:lang w:val="sk-SK"/>
        </w:rPr>
        <w:t>. v stanovenom termíne (</w:t>
      </w:r>
      <w:r w:rsidRPr="00184EB8">
        <w:rPr>
          <w:b/>
          <w:lang w:val="sk-SK"/>
        </w:rPr>
        <w:t>minimálne 5 pracovných dní</w:t>
      </w:r>
      <w:r w:rsidRPr="00184EB8">
        <w:rPr>
          <w:lang w:val="sk-SK"/>
        </w:rPr>
        <w:t>) a po doplnení údajov od žiadateľa určí nový termín odborného hodnotenia. Požadované údaje musia mať jasnú súvislosť s posúdením kritérií odborného hodnotenia. Súčasťou tejto výzvy môže byť aj vyžiadanie informácií</w:t>
      </w:r>
      <w:r w:rsidR="00CD3041">
        <w:rPr>
          <w:lang w:val="sk-SK"/>
        </w:rPr>
        <w:t xml:space="preserve"> </w:t>
      </w:r>
      <w:r w:rsidRPr="00184EB8">
        <w:rPr>
          <w:lang w:val="sk-SK"/>
        </w:rPr>
        <w:t>/dokumentov, ktoré boli overované a mali byť dožiadané v rámci administratívneho overovania, ak sa v rámci odborného hodnotenia zistí, že RO OPII opomenul v tejto fáze tieto kompletné informácie</w:t>
      </w:r>
      <w:r w:rsidR="00CD3041">
        <w:rPr>
          <w:lang w:val="sk-SK"/>
        </w:rPr>
        <w:t xml:space="preserve"> </w:t>
      </w:r>
      <w:r w:rsidRPr="00184EB8">
        <w:rPr>
          <w:lang w:val="sk-SK"/>
        </w:rPr>
        <w:t>/dokumenty dožiadať. Požiadavku na doplnenie ako aj informáciu o doplnených skutočnostiach a ich hodnotenie uvedú odborní hodnotitelia aj v</w:t>
      </w:r>
      <w:r w:rsidR="00CD3041">
        <w:rPr>
          <w:lang w:val="sk-SK"/>
        </w:rPr>
        <w:t> individuálnom /spoločnom h</w:t>
      </w:r>
      <w:r w:rsidRPr="00184EB8">
        <w:rPr>
          <w:lang w:val="sk-SK"/>
        </w:rPr>
        <w:t>odnotiacom hárku. Po doplnení informácií od žiadateľa odpovedá odborný hodnotiteľ na dané kritérium aj so zohľadnením doplňujúcich informácií. V prípade, že tieto majú za následok úpravu údajov v predloženej ŽoNFP a žiadateľ predložil správne údaje, odpovie odborný hodnotiteľ na dané kritérium kladne t.j. „ÁNO“ s uvedením správneho údaju a zdôvodnením v poznámke. RO OPII je povinný zapracovať upravené – správne údaje do Zmluvy o poskytnutí NFP.</w:t>
      </w:r>
      <w:r w:rsidR="00FC69CB">
        <w:rPr>
          <w:lang w:val="sk-SK"/>
        </w:rPr>
        <w:t xml:space="preserve"> V prípade potreby je vhodné proces dožiadania informácií opakovať.</w:t>
      </w:r>
    </w:p>
    <w:p w14:paraId="1BD85D1E" w14:textId="77777777" w:rsidR="001C5A66" w:rsidRDefault="001C5A66" w:rsidP="002E24FE">
      <w:pPr>
        <w:pStyle w:val="BodyText1"/>
        <w:spacing w:line="240" w:lineRule="auto"/>
      </w:pPr>
    </w:p>
    <w:p w14:paraId="759EAFDF" w14:textId="089362A7" w:rsidR="001E2BEB" w:rsidRDefault="001E2BEB">
      <w:pPr>
        <w:pStyle w:val="Nadpis2"/>
        <w:tabs>
          <w:tab w:val="clear" w:pos="0"/>
        </w:tabs>
        <w:ind w:left="990"/>
      </w:pPr>
      <w:bookmarkStart w:id="423" w:name="_Toc503797708"/>
      <w:r w:rsidRPr="002E24FE">
        <w:t>Spôsob vypracovania individuálneho hodnotiaceho hárku</w:t>
      </w:r>
      <w:bookmarkEnd w:id="423"/>
    </w:p>
    <w:p w14:paraId="16E83192" w14:textId="3D5AA2EA" w:rsidR="004211FD" w:rsidRPr="00B61CB6" w:rsidRDefault="004211FD" w:rsidP="004211FD">
      <w:pPr>
        <w:pStyle w:val="BodyText1"/>
        <w:spacing w:line="240" w:lineRule="auto"/>
        <w:rPr>
          <w:b/>
          <w:lang w:val="sk-SK"/>
        </w:rPr>
      </w:pPr>
      <w:r w:rsidRPr="00184EB8">
        <w:rPr>
          <w:color w:val="auto"/>
          <w:lang w:val="sk-SK"/>
        </w:rPr>
        <w:t xml:space="preserve">Každý </w:t>
      </w:r>
      <w:r>
        <w:rPr>
          <w:color w:val="auto"/>
          <w:lang w:val="sk-SK"/>
        </w:rPr>
        <w:t>OH</w:t>
      </w:r>
      <w:r w:rsidRPr="00184EB8">
        <w:rPr>
          <w:color w:val="auto"/>
          <w:lang w:val="sk-SK"/>
        </w:rPr>
        <w:t xml:space="preserve"> najprv vypracuje samostatne </w:t>
      </w:r>
      <w:r w:rsidRPr="002E24FE">
        <w:rPr>
          <w:color w:val="auto"/>
          <w:lang w:val="sk-SK"/>
        </w:rPr>
        <w:t>svoj vlastný individuálny hodnotiaci hárok</w:t>
      </w:r>
      <w:r w:rsidRPr="00B61CB6">
        <w:rPr>
          <w:b/>
          <w:color w:val="auto"/>
          <w:lang w:val="sk-SK"/>
        </w:rPr>
        <w:t xml:space="preserve"> </w:t>
      </w:r>
      <w:r w:rsidRPr="00184EB8">
        <w:rPr>
          <w:color w:val="auto"/>
          <w:lang w:val="sk-SK"/>
        </w:rPr>
        <w:t>(príloha č. 2a-b)</w:t>
      </w:r>
      <w:ins w:id="424" w:author="21" w:date="2020-12-09T13:42:00Z">
        <w:r w:rsidR="00C33ECF">
          <w:rPr>
            <w:color w:val="auto"/>
            <w:lang w:val="sk-SK"/>
          </w:rPr>
          <w:t>,</w:t>
        </w:r>
      </w:ins>
      <w:r w:rsidRPr="00184EB8">
        <w:rPr>
          <w:color w:val="auto"/>
          <w:lang w:val="sk-SK"/>
        </w:rPr>
        <w:t xml:space="preserve"> v ktorom v súlade s existujúcimi pokynmi na vyplnenie</w:t>
      </w:r>
      <w:r w:rsidRPr="00184EB8" w:rsidDel="006416A6">
        <w:rPr>
          <w:color w:val="auto"/>
          <w:lang w:val="sk-SK"/>
        </w:rPr>
        <w:t xml:space="preserve"> </w:t>
      </w:r>
      <w:r w:rsidRPr="00184EB8">
        <w:rPr>
          <w:color w:val="auto"/>
          <w:lang w:val="sk-SK"/>
        </w:rPr>
        <w:t>hodnotiaceho hárku uvedie svoje podrobné</w:t>
      </w:r>
      <w:r>
        <w:rPr>
          <w:color w:val="auto"/>
          <w:lang w:val="sk-SK"/>
        </w:rPr>
        <w:t>, konkrétne</w:t>
      </w:r>
      <w:r w:rsidRPr="00184EB8">
        <w:rPr>
          <w:color w:val="auto"/>
          <w:lang w:val="sk-SK"/>
        </w:rPr>
        <w:t xml:space="preserve"> výsledky hodnotenia za každé posudzované kritérium</w:t>
      </w:r>
      <w:r>
        <w:rPr>
          <w:color w:val="auto"/>
          <w:lang w:val="sk-SK"/>
        </w:rPr>
        <w:t xml:space="preserve"> </w:t>
      </w:r>
      <w:r w:rsidRPr="002E24FE">
        <w:rPr>
          <w:b/>
          <w:color w:val="auto"/>
          <w:lang w:val="sk-SK"/>
        </w:rPr>
        <w:t>s odôvodnením vyhodnotenia daného kritéria</w:t>
      </w:r>
      <w:r w:rsidRPr="00184EB8">
        <w:rPr>
          <w:color w:val="auto"/>
          <w:lang w:val="sk-SK"/>
        </w:rPr>
        <w:t xml:space="preserve">. </w:t>
      </w:r>
      <w:r w:rsidR="00C345B9" w:rsidRPr="00B61CB6">
        <w:rPr>
          <w:b/>
          <w:szCs w:val="20"/>
          <w:lang w:val="sk-SK"/>
        </w:rPr>
        <w:t>Ku každému hodnotiacemu kritériu je uvedený slovný komentár odborného hodnotiteľa, ktorý musí obsahovať jasné a čo najpresnejšie zdôvodnenie vyhodnotenia príslušného vylučovacieho kritéria. Taktiež sa uvádza odkaz na konkrétnu časť ŽoNFP, prílohu/y ŽoNFP, resp. inú dokumentáciu na základe ktorej odborný hodnotiteľ vyhodnotil príslušné hodnotiace vylučovacie kritérium.</w:t>
      </w:r>
      <w:r w:rsidR="00C345B9">
        <w:rPr>
          <w:b/>
          <w:szCs w:val="20"/>
          <w:lang w:val="sk-SK"/>
        </w:rPr>
        <w:t xml:space="preserve"> </w:t>
      </w:r>
    </w:p>
    <w:p w14:paraId="64C25B85" w14:textId="2016A16B" w:rsidR="004211FD" w:rsidRPr="00184EB8" w:rsidRDefault="004211FD" w:rsidP="004211FD">
      <w:pPr>
        <w:pStyle w:val="BodyText1"/>
        <w:spacing w:line="240" w:lineRule="auto"/>
        <w:rPr>
          <w:color w:val="auto"/>
          <w:lang w:val="sk-SK"/>
        </w:rPr>
      </w:pPr>
      <w:r w:rsidRPr="00184EB8">
        <w:rPr>
          <w:color w:val="auto"/>
          <w:lang w:val="sk-SK"/>
        </w:rPr>
        <w:t>Formulár individuálneho hodnotiaceho hárku a spoločného hodnotiaceho hárku je z vecného hľadiska totožný (príloha č. 2a-b), rozdiel medzi týmito formulármi je len v ich záverečnej podpisovej časti a to, že v prípade vypracovania individuálneho hodnotiaceho hárku sa nevypĺňajú kolónky Vypracoval odborný hodnotiteľ č. 2</w:t>
      </w:r>
      <w:r w:rsidR="006D2E6A">
        <w:rPr>
          <w:color w:val="auto"/>
          <w:lang w:val="sk-SK"/>
        </w:rPr>
        <w:t xml:space="preserve"> resp. č. 1 (podľa toho, o ktorého OH ide).</w:t>
      </w:r>
      <w:r w:rsidRPr="00184EB8">
        <w:rPr>
          <w:color w:val="auto"/>
          <w:lang w:val="sk-SK"/>
        </w:rPr>
        <w:t xml:space="preserve"> Výsledky odborného hodnotenia zadal a Odborné hodnotenie za RO overil. Individuálny hodnotiaci hárok obsahuje len </w:t>
      </w:r>
      <w:r w:rsidRPr="002E24FE">
        <w:rPr>
          <w:b/>
          <w:color w:val="auto"/>
          <w:lang w:val="sk-SK"/>
        </w:rPr>
        <w:t>vyjadrenie</w:t>
      </w:r>
      <w:r w:rsidR="00C345B9" w:rsidRPr="002E24FE">
        <w:rPr>
          <w:b/>
          <w:color w:val="auto"/>
          <w:lang w:val="sk-SK"/>
        </w:rPr>
        <w:t xml:space="preserve"> a podpis</w:t>
      </w:r>
      <w:r w:rsidRPr="002E24FE">
        <w:rPr>
          <w:b/>
          <w:color w:val="auto"/>
          <w:lang w:val="sk-SK"/>
        </w:rPr>
        <w:t xml:space="preserve"> jedného </w:t>
      </w:r>
      <w:r w:rsidR="00C345B9">
        <w:rPr>
          <w:b/>
          <w:color w:val="auto"/>
          <w:lang w:val="sk-SK"/>
        </w:rPr>
        <w:t>OH</w:t>
      </w:r>
      <w:r w:rsidRPr="00184EB8">
        <w:rPr>
          <w:color w:val="auto"/>
          <w:lang w:val="sk-SK"/>
        </w:rPr>
        <w:t xml:space="preserve"> a v spoločnom hodnotiacom hárku sú zosumarizované vyjadrenia oboch hodnotiteľov, ktoré uviedli hodnotitelia v individuálnych hodnotiacich hárkoch.</w:t>
      </w:r>
    </w:p>
    <w:p w14:paraId="34BEFD98" w14:textId="3001B95B" w:rsidR="003F700A" w:rsidRPr="002E24FE" w:rsidRDefault="003F700A" w:rsidP="00164DD2">
      <w:pPr>
        <w:pStyle w:val="BodyText1"/>
        <w:rPr>
          <w:color w:val="auto"/>
        </w:rPr>
      </w:pPr>
      <w:r>
        <w:rPr>
          <w:u w:val="single"/>
          <w:lang w:val="sk-SK"/>
        </w:rPr>
        <w:t>V </w:t>
      </w:r>
      <w:r w:rsidRPr="003F700A">
        <w:rPr>
          <w:u w:val="single"/>
          <w:lang w:val="sk-SK"/>
        </w:rPr>
        <w:t>prípadoch</w:t>
      </w:r>
      <w:r>
        <w:rPr>
          <w:u w:val="single"/>
          <w:lang w:val="sk-SK"/>
        </w:rPr>
        <w:t>, ak zo strany žiadateľa dôjde</w:t>
      </w:r>
      <w:r w:rsidRPr="00EC4368">
        <w:rPr>
          <w:lang w:val="sk-SK"/>
        </w:rPr>
        <w:t xml:space="preserve"> </w:t>
      </w:r>
      <w:r w:rsidRPr="003F700A">
        <w:rPr>
          <w:lang w:val="sk-SK"/>
        </w:rPr>
        <w:t xml:space="preserve">počas výkonu odborného hodnotenia </w:t>
      </w:r>
      <w:r w:rsidRPr="003F700A">
        <w:rPr>
          <w:u w:val="single"/>
          <w:lang w:val="sk-SK"/>
        </w:rPr>
        <w:t>k späťvzatiu ŽoNFP</w:t>
      </w:r>
      <w:r>
        <w:rPr>
          <w:u w:val="single"/>
          <w:lang w:val="sk-SK"/>
        </w:rPr>
        <w:t>,</w:t>
      </w:r>
      <w:r w:rsidRPr="003F700A">
        <w:rPr>
          <w:u w:val="single"/>
          <w:lang w:val="sk-SK"/>
        </w:rPr>
        <w:t xml:space="preserve"> predloží </w:t>
      </w:r>
      <w:r>
        <w:rPr>
          <w:u w:val="single"/>
          <w:lang w:val="sk-SK"/>
        </w:rPr>
        <w:t>každý OH</w:t>
      </w:r>
      <w:r w:rsidRPr="003F700A">
        <w:rPr>
          <w:u w:val="single"/>
          <w:lang w:val="sk-SK"/>
        </w:rPr>
        <w:t xml:space="preserve"> na RO OPII </w:t>
      </w:r>
      <w:r>
        <w:rPr>
          <w:u w:val="single"/>
          <w:lang w:val="sk-SK"/>
        </w:rPr>
        <w:t xml:space="preserve">ako výstup z odborného hodnotenia iba individálny </w:t>
      </w:r>
      <w:r w:rsidRPr="003F700A">
        <w:rPr>
          <w:u w:val="single"/>
          <w:lang w:val="sk-SK"/>
        </w:rPr>
        <w:t>hodnotiaci hárok</w:t>
      </w:r>
      <w:r w:rsidR="00E21B75">
        <w:rPr>
          <w:rStyle w:val="Odkaznapoznmkupodiarou"/>
          <w:u w:val="single"/>
          <w:lang w:val="sk-SK"/>
        </w:rPr>
        <w:footnoteReference w:id="10"/>
      </w:r>
      <w:r w:rsidR="00E21B75">
        <w:rPr>
          <w:u w:val="single"/>
          <w:lang w:val="sk-SK"/>
        </w:rPr>
        <w:t>,</w:t>
      </w:r>
      <w:r w:rsidRPr="003F700A">
        <w:rPr>
          <w:lang w:val="sk-SK"/>
        </w:rPr>
        <w:t xml:space="preserve"> </w:t>
      </w:r>
      <w:r w:rsidR="00E21B75">
        <w:rPr>
          <w:lang w:val="sk-SK"/>
        </w:rPr>
        <w:t>pričom</w:t>
      </w:r>
      <w:r>
        <w:rPr>
          <w:lang w:val="sk-SK"/>
        </w:rPr>
        <w:t xml:space="preserve"> spoločný HH sa </w:t>
      </w:r>
      <w:r w:rsidR="00E21B75">
        <w:rPr>
          <w:lang w:val="sk-SK"/>
        </w:rPr>
        <w:t xml:space="preserve">už ďalej </w:t>
      </w:r>
      <w:r>
        <w:rPr>
          <w:lang w:val="sk-SK"/>
        </w:rPr>
        <w:t>v tomto prípade nevypracováva</w:t>
      </w:r>
      <w:r w:rsidRPr="003F700A">
        <w:rPr>
          <w:lang w:val="sk-SK"/>
        </w:rPr>
        <w:t xml:space="preserve">. </w:t>
      </w:r>
      <w:r>
        <w:rPr>
          <w:lang w:val="sk-SK"/>
        </w:rPr>
        <w:t>Odovzdaný</w:t>
      </w:r>
      <w:r w:rsidRPr="003F700A">
        <w:rPr>
          <w:lang w:val="sk-SK"/>
        </w:rPr>
        <w:t xml:space="preserve"> dokument bude slúžiť pre RO OPII ako jeden zo vstupov pri vypracovaní Rozhodnu</w:t>
      </w:r>
      <w:r>
        <w:rPr>
          <w:lang w:val="sk-SK"/>
        </w:rPr>
        <w:t>tia o zastavení konania o ŽoNFP, resp. ako podklad k odmeneniu OH za účasť na výkone odborného hodnotenia.</w:t>
      </w:r>
    </w:p>
    <w:p w14:paraId="6A63EDCE" w14:textId="07E2D3F1" w:rsidR="001E2BEB" w:rsidRDefault="001E2BEB">
      <w:pPr>
        <w:pStyle w:val="Nadpis2"/>
        <w:tabs>
          <w:tab w:val="clear" w:pos="0"/>
        </w:tabs>
        <w:ind w:left="990"/>
      </w:pPr>
      <w:bookmarkStart w:id="425" w:name="_Toc503797709"/>
      <w:r w:rsidRPr="002E24FE">
        <w:t>Spôsob vypracovania spoločného hodnotiaceho hárku</w:t>
      </w:r>
      <w:bookmarkEnd w:id="425"/>
    </w:p>
    <w:p w14:paraId="1A7D671A" w14:textId="274285C3" w:rsidR="004211FD" w:rsidRDefault="004211FD" w:rsidP="002E24FE">
      <w:pPr>
        <w:spacing w:line="240" w:lineRule="auto"/>
        <w:ind w:left="0" w:firstLine="0"/>
        <w:jc w:val="both"/>
        <w:rPr>
          <w:rFonts w:eastAsia="Times New Roman" w:cs="Times New Roman"/>
          <w:color w:val="000000"/>
          <w:szCs w:val="48"/>
        </w:rPr>
      </w:pPr>
      <w:r>
        <w:rPr>
          <w:rFonts w:eastAsia="Times New Roman" w:cs="Times New Roman"/>
          <w:color w:val="000000"/>
          <w:szCs w:val="48"/>
        </w:rPr>
        <w:t>Po priradení hodnotiteľov v ITMS2014+ k ŽoNFP je OH uvedený v ITMS2014+ vyššie (</w:t>
      </w:r>
      <w:r w:rsidR="00C345B9">
        <w:rPr>
          <w:rFonts w:eastAsia="Times New Roman" w:cs="Times New Roman"/>
          <w:color w:val="000000"/>
          <w:szCs w:val="48"/>
        </w:rPr>
        <w:t xml:space="preserve">ITMS2014+ </w:t>
      </w:r>
      <w:r>
        <w:rPr>
          <w:rFonts w:eastAsia="Times New Roman" w:cs="Times New Roman"/>
          <w:color w:val="000000"/>
          <w:szCs w:val="48"/>
        </w:rPr>
        <w:t>zoraďuje</w:t>
      </w:r>
      <w:r w:rsidR="00C345B9">
        <w:rPr>
          <w:rFonts w:eastAsia="Times New Roman" w:cs="Times New Roman"/>
          <w:color w:val="000000"/>
          <w:szCs w:val="48"/>
        </w:rPr>
        <w:t xml:space="preserve"> OH</w:t>
      </w:r>
      <w:r>
        <w:rPr>
          <w:rFonts w:eastAsia="Times New Roman" w:cs="Times New Roman"/>
          <w:color w:val="000000"/>
          <w:szCs w:val="48"/>
        </w:rPr>
        <w:t xml:space="preserve"> v abecednom poradí podľa priezviska) označovaný ako OH1 a ďalší </w:t>
      </w:r>
      <w:r w:rsidR="00C345B9">
        <w:rPr>
          <w:rFonts w:eastAsia="Times New Roman" w:cs="Times New Roman"/>
          <w:color w:val="000000"/>
          <w:szCs w:val="48"/>
        </w:rPr>
        <w:t>odborný hodnotiteľ</w:t>
      </w:r>
      <w:r>
        <w:rPr>
          <w:rFonts w:eastAsia="Times New Roman" w:cs="Times New Roman"/>
          <w:color w:val="000000"/>
          <w:szCs w:val="48"/>
        </w:rPr>
        <w:t xml:space="preserve"> ako OH2 (v prípade nezhody ITMS2014+ priradí </w:t>
      </w:r>
      <w:r w:rsidR="00C345B9">
        <w:rPr>
          <w:rFonts w:eastAsia="Times New Roman" w:cs="Times New Roman"/>
          <w:color w:val="000000"/>
          <w:szCs w:val="48"/>
        </w:rPr>
        <w:t xml:space="preserve">ďalšieho označovaného ako </w:t>
      </w:r>
      <w:r>
        <w:rPr>
          <w:rFonts w:eastAsia="Times New Roman" w:cs="Times New Roman"/>
          <w:color w:val="000000"/>
          <w:szCs w:val="48"/>
        </w:rPr>
        <w:t>OH3).</w:t>
      </w:r>
      <w:r w:rsidR="00C345B9">
        <w:rPr>
          <w:rFonts w:eastAsia="Times New Roman" w:cs="Times New Roman"/>
          <w:color w:val="000000"/>
          <w:szCs w:val="48"/>
        </w:rPr>
        <w:t xml:space="preserve"> Označenie hodnotiteľov oznámi OH zástupca RO.</w:t>
      </w:r>
    </w:p>
    <w:p w14:paraId="709D5951" w14:textId="77777777" w:rsidR="00C345B9" w:rsidRDefault="00C345B9" w:rsidP="00C345B9">
      <w:pPr>
        <w:pStyle w:val="BodyText1"/>
        <w:spacing w:line="240" w:lineRule="auto"/>
        <w:rPr>
          <w:color w:val="auto"/>
          <w:lang w:val="sk-SK"/>
        </w:rPr>
      </w:pPr>
      <w:r>
        <w:rPr>
          <w:color w:val="auto"/>
          <w:lang w:val="sk-SK"/>
        </w:rPr>
        <w:lastRenderedPageBreak/>
        <w:t>Po vypracovaní</w:t>
      </w:r>
      <w:r w:rsidRPr="00151FE8">
        <w:rPr>
          <w:b/>
          <w:color w:val="auto"/>
          <w:u w:val="single"/>
          <w:lang w:val="sk-SK"/>
        </w:rPr>
        <w:t xml:space="preserve"> </w:t>
      </w:r>
      <w:r w:rsidRPr="002E24FE">
        <w:rPr>
          <w:color w:val="auto"/>
          <w:lang w:val="sk-SK"/>
        </w:rPr>
        <w:t xml:space="preserve">individuálnych hodnotiacich hárkoch </w:t>
      </w:r>
      <w:r w:rsidRPr="00184EB8">
        <w:rPr>
          <w:color w:val="auto"/>
          <w:lang w:val="sk-SK"/>
        </w:rPr>
        <w:t xml:space="preserve">vypracujú odborní hodnotitelia </w:t>
      </w:r>
      <w:r w:rsidRPr="002E24FE">
        <w:rPr>
          <w:color w:val="auto"/>
          <w:lang w:val="sk-SK"/>
        </w:rPr>
        <w:t>jeden spoločný hodnotiaci hárok</w:t>
      </w:r>
      <w:r w:rsidRPr="00184EB8" w:rsidDel="006416A6">
        <w:rPr>
          <w:color w:val="auto"/>
          <w:lang w:val="sk-SK"/>
        </w:rPr>
        <w:t xml:space="preserve"> </w:t>
      </w:r>
      <w:r w:rsidRPr="00184EB8">
        <w:rPr>
          <w:color w:val="auto"/>
          <w:lang w:val="sk-SK"/>
        </w:rPr>
        <w:t>(príloha č. 2a-b) ako finálny výstup z odborného hodnotenia obsahujúci závery, ktoré predstavujú spoločné posúdenie odborných hodnotiteľov.</w:t>
      </w:r>
      <w:r>
        <w:rPr>
          <w:color w:val="auto"/>
          <w:lang w:val="sk-SK"/>
        </w:rPr>
        <w:t xml:space="preserve"> Spoločný HH vypracuvávajú OH spoločne, pričom za spracovanie je prednostne zodpovedný OH1, ak sa OH nedohodnú inak.</w:t>
      </w:r>
      <w:r w:rsidRPr="00184EB8">
        <w:rPr>
          <w:color w:val="auto"/>
          <w:lang w:val="sk-SK"/>
        </w:rPr>
        <w:t xml:space="preserve"> </w:t>
      </w:r>
    </w:p>
    <w:p w14:paraId="1B6B3BB0" w14:textId="1C26D8EA" w:rsidR="00C345B9" w:rsidRPr="00151FE8" w:rsidRDefault="00C345B9" w:rsidP="00C345B9">
      <w:pPr>
        <w:pStyle w:val="BodyText1"/>
        <w:spacing w:line="240" w:lineRule="auto"/>
        <w:rPr>
          <w:b/>
          <w:lang w:val="sk-SK"/>
        </w:rPr>
      </w:pPr>
      <w:r w:rsidRPr="00184EB8">
        <w:rPr>
          <w:color w:val="auto"/>
          <w:lang w:val="sk-SK"/>
        </w:rPr>
        <w:t xml:space="preserve">Spoločný hodnotiaci hárok obsahuje podrobné vyhodnotenie hodnotiacich kritérií a popis záverov z odborného hodnotenia. </w:t>
      </w:r>
      <w:r w:rsidRPr="00151FE8">
        <w:rPr>
          <w:b/>
          <w:szCs w:val="20"/>
          <w:lang w:val="sk-SK"/>
        </w:rPr>
        <w:t>Ku každému hodnotiacemu kritériu je zároveň uvedený slovný komentár každého odborného hodnotiteľa</w:t>
      </w:r>
      <w:r>
        <w:rPr>
          <w:b/>
          <w:szCs w:val="20"/>
          <w:lang w:val="sk-SK"/>
        </w:rPr>
        <w:t xml:space="preserve"> s uvedením označenia „OH1“, „OH2“ resp. „OH3“ </w:t>
      </w:r>
      <w:r>
        <w:rPr>
          <w:szCs w:val="20"/>
          <w:lang w:val="sk-SK"/>
        </w:rPr>
        <w:t xml:space="preserve">(mená sa neuvádzajú, nakoľko spoločný HH je predmetom zverejnenia). </w:t>
      </w:r>
      <w:r w:rsidRPr="002E24FE">
        <w:rPr>
          <w:b/>
          <w:szCs w:val="20"/>
          <w:lang w:val="sk-SK"/>
        </w:rPr>
        <w:t>Spoločný HH</w:t>
      </w:r>
      <w:r w:rsidRPr="00AC198C">
        <w:rPr>
          <w:b/>
          <w:szCs w:val="20"/>
          <w:lang w:val="sk-SK"/>
        </w:rPr>
        <w:t xml:space="preserve"> ktorý musí obsahovať jasné</w:t>
      </w:r>
      <w:r w:rsidRPr="00151FE8">
        <w:rPr>
          <w:b/>
          <w:szCs w:val="20"/>
          <w:lang w:val="sk-SK"/>
        </w:rPr>
        <w:t xml:space="preserve"> a čo najpresnejšie zdôvodnenie vyhodnotenia príslušného vylučovacieho kritéria. Taktiež sa uvádza odkaz na konkrétnu časť ŽoNFP, prílohu/y ŽoNFP, resp. inú dokumentáciu na základe ktorej odborný hodnotiteľ vyhodnotil príslušné hodnotiace vylučovacie kritérium.</w:t>
      </w:r>
    </w:p>
    <w:p w14:paraId="39FC8336" w14:textId="5944820C" w:rsidR="00C345B9" w:rsidRDefault="00C345B9" w:rsidP="002E24FE">
      <w:pPr>
        <w:spacing w:line="240" w:lineRule="auto"/>
        <w:ind w:left="0" w:firstLine="0"/>
        <w:jc w:val="both"/>
        <w:rPr>
          <w:rFonts w:eastAsia="Times New Roman" w:cs="Times New Roman"/>
          <w:color w:val="000000"/>
          <w:szCs w:val="48"/>
        </w:rPr>
      </w:pPr>
      <w:r w:rsidRPr="00184EB8">
        <w:t>Proces hodnotenia odbornými hodnotiteľmi končí odovzdaním vyplneného spoločného hodnotiaceho hárku s uvedením zdôvodnenia zástupcovi RO, ktorý následne zabezpečí ďalší proces v zmysle interných postupov RO OPII (zadanie do</w:t>
      </w:r>
      <w:r w:rsidR="00AC198C">
        <w:t xml:space="preserve"> ITMS</w:t>
      </w:r>
      <w:r w:rsidRPr="00184EB8">
        <w:t>2014+, vydanie Rozhodnutia k ŽoNFP a pod.). Zástupca RO je oprávnený aj následne vyzvať odborných hodnotiteľov na dopracovanie alebo bližší popis dôvodov nesplnenia kritérií odborného hodnotenia v prípade, ak odovzdaný hodnotiaci hárok neumožňuje vypracovať dostatočne jasné a presné odôvodnenie v Rozhodnutí o neschválení ŽoNFP. V prípade, ak odborný hodnotiteľ odmietne dopracovať alebo uviesť bližší popis dôvodov nesplnenia kritérií odborného hodnotenia, je RO OPII oprávnený postupovať v zmysle kapitoly 3</w:t>
      </w:r>
      <w:r w:rsidR="006B6E8C">
        <w:t>.2</w:t>
      </w:r>
      <w:r w:rsidRPr="00184EB8">
        <w:t xml:space="preserve"> tejto príručky.</w:t>
      </w:r>
    </w:p>
    <w:p w14:paraId="07FDE79A" w14:textId="77777777" w:rsidR="004211FD" w:rsidRPr="002E24FE" w:rsidRDefault="004211FD" w:rsidP="002E24FE">
      <w:pPr>
        <w:spacing w:line="240" w:lineRule="auto"/>
        <w:ind w:left="0" w:firstLine="0"/>
        <w:jc w:val="both"/>
        <w:rPr>
          <w:rFonts w:eastAsia="Times New Roman" w:cs="Times New Roman"/>
          <w:color w:val="000000"/>
          <w:szCs w:val="48"/>
        </w:rPr>
      </w:pPr>
    </w:p>
    <w:p w14:paraId="3F02B0AC" w14:textId="4387C546" w:rsidR="001E2BEB" w:rsidRDefault="001E2BEB">
      <w:pPr>
        <w:pStyle w:val="Nadpis2"/>
        <w:tabs>
          <w:tab w:val="clear" w:pos="0"/>
        </w:tabs>
        <w:ind w:left="990"/>
      </w:pPr>
      <w:bookmarkStart w:id="426" w:name="_Toc503797710"/>
      <w:r w:rsidRPr="002E24FE">
        <w:t xml:space="preserve">Postup pre prípad </w:t>
      </w:r>
      <w:r w:rsidR="00CB5320">
        <w:t>nezhody</w:t>
      </w:r>
      <w:r w:rsidR="00CB5320" w:rsidRPr="002E24FE">
        <w:t xml:space="preserve"> </w:t>
      </w:r>
      <w:r w:rsidRPr="002E24FE">
        <w:t>odborných hodnotiteľov</w:t>
      </w:r>
      <w:bookmarkEnd w:id="426"/>
    </w:p>
    <w:p w14:paraId="1E4C60A0" w14:textId="49AC7FDD" w:rsidR="00CB5320" w:rsidRDefault="00CB5320" w:rsidP="00CB5320">
      <w:pPr>
        <w:pStyle w:val="BodyText1"/>
        <w:spacing w:line="240" w:lineRule="auto"/>
        <w:rPr>
          <w:lang w:val="sk-SK"/>
        </w:rPr>
      </w:pPr>
      <w:r w:rsidRPr="00184EB8">
        <w:rPr>
          <w:lang w:val="sk-SK"/>
        </w:rPr>
        <w:t xml:space="preserve">Ak počas procesu odborného hodnotenia odborní hodnotitelia nedospejú k zhodnému záveru ohľadne vyhodnotenia niektorého z kritérií odborného hodnotenia (t.j. neexistuje zhoda o závere ohľadne niektorého z kritérií odborného hodnotenia, </w:t>
      </w:r>
      <w:r>
        <w:rPr>
          <w:lang w:val="sk-SK"/>
        </w:rPr>
        <w:t>čo</w:t>
      </w:r>
      <w:r w:rsidRPr="00184EB8">
        <w:rPr>
          <w:lang w:val="sk-SK"/>
        </w:rPr>
        <w:t xml:space="preserve"> má za následok nemožnosť odovzdať hodnotiaci hárok reprezentujúci spoločný postoj odborných hodnotiteľov), zaznamenajú </w:t>
      </w:r>
      <w:r w:rsidRPr="00184EB8">
        <w:rPr>
          <w:color w:val="auto"/>
          <w:lang w:val="sk-SK"/>
        </w:rPr>
        <w:t xml:space="preserve">odborní hodnotitelia </w:t>
      </w:r>
      <w:r>
        <w:rPr>
          <w:color w:val="auto"/>
          <w:lang w:val="sk-SK"/>
        </w:rPr>
        <w:t>nezhodu</w:t>
      </w:r>
      <w:r w:rsidRPr="00184EB8">
        <w:rPr>
          <w:color w:val="auto"/>
          <w:lang w:val="sk-SK"/>
        </w:rPr>
        <w:t xml:space="preserve"> v hodnotiacom hárku, kde sa </w:t>
      </w:r>
      <w:r>
        <w:rPr>
          <w:color w:val="auto"/>
          <w:lang w:val="sk-SK"/>
        </w:rPr>
        <w:t>uvedie</w:t>
      </w:r>
      <w:r w:rsidRPr="00184EB8">
        <w:rPr>
          <w:color w:val="auto"/>
          <w:lang w:val="sk-SK"/>
        </w:rPr>
        <w:t xml:space="preserve"> </w:t>
      </w:r>
      <w:r>
        <w:rPr>
          <w:color w:val="auto"/>
          <w:lang w:val="sk-SK"/>
        </w:rPr>
        <w:t xml:space="preserve">označenie </w:t>
      </w:r>
      <w:r w:rsidRPr="00184EB8">
        <w:rPr>
          <w:color w:val="auto"/>
          <w:lang w:val="sk-SK"/>
        </w:rPr>
        <w:t>odborných hodnotiteľov</w:t>
      </w:r>
      <w:r>
        <w:rPr>
          <w:color w:val="auto"/>
          <w:lang w:val="sk-SK"/>
        </w:rPr>
        <w:t xml:space="preserve"> „OH1“ a „OH2“</w:t>
      </w:r>
      <w:r w:rsidRPr="00184EB8">
        <w:rPr>
          <w:color w:val="auto"/>
          <w:lang w:val="sk-SK"/>
        </w:rPr>
        <w:t>.</w:t>
      </w:r>
      <w:r>
        <w:rPr>
          <w:color w:val="auto"/>
          <w:lang w:val="sk-SK"/>
        </w:rPr>
        <w:t xml:space="preserve"> Spoločný HH podpíšu a odovzdajú zástupcovi RO.</w:t>
      </w:r>
      <w:r w:rsidRPr="00184EB8">
        <w:rPr>
          <w:color w:val="auto"/>
          <w:lang w:val="sk-SK"/>
        </w:rPr>
        <w:t xml:space="preserve"> Na základe tohto výstupu zástupca RO pridelí ŽoNFP</w:t>
      </w:r>
      <w:r>
        <w:rPr>
          <w:color w:val="auto"/>
          <w:lang w:val="sk-SK"/>
        </w:rPr>
        <w:t xml:space="preserve"> prostredníctvom ITMS2014+</w:t>
      </w:r>
      <w:r w:rsidRPr="00184EB8">
        <w:rPr>
          <w:color w:val="auto"/>
          <w:lang w:val="sk-SK"/>
        </w:rPr>
        <w:t xml:space="preserve"> na odborné hodnotenie tretiemu (ďalšiemu) odbornému hodnotiteľovi</w:t>
      </w:r>
      <w:r>
        <w:rPr>
          <w:color w:val="auto"/>
          <w:lang w:val="sk-SK"/>
        </w:rPr>
        <w:t xml:space="preserve"> „OH3“</w:t>
      </w:r>
      <w:r w:rsidRPr="00184EB8">
        <w:rPr>
          <w:color w:val="auto"/>
          <w:lang w:val="sk-SK"/>
        </w:rPr>
        <w:t>, ktorý vyhodnotí tie odborné kritériá</w:t>
      </w:r>
      <w:r w:rsidRPr="00184EB8">
        <w:rPr>
          <w:lang w:val="sk-SK"/>
        </w:rPr>
        <w:t>, u ktorých nedospeli pôvodne pridelení hodnotitelia k súhlasnému stanovisku. Uvedené sa neaplikuje, ak v rámci kritérií, ktoré boli zhodne vyhodnotené pôvodnými dvoma odbornými hodnotiteľmi nespĺňala ŽoNFP niektoré z kritérií odborného hodnotenia a vyhodnotenie kritéria/kritérií, pri ktorých nedospeli k zhodnému záveru by nemalo vplyv na skutočnosť, že ŽoNFP nespĺňa kritériá odborného hodnotenia.</w:t>
      </w:r>
      <w:r>
        <w:rPr>
          <w:lang w:val="sk-SK"/>
        </w:rPr>
        <w:t xml:space="preserve"> OH3 už vypracováva iba individuálny HH a iba pre kritérium/á, kde nedospeli OH1 a OH2 k zhode. Individuálny HH, ktorý vypracoval OH3 sa priloží k spoločnému HH.</w:t>
      </w:r>
    </w:p>
    <w:p w14:paraId="7EBBDDE9" w14:textId="77777777" w:rsidR="00CB5320" w:rsidRDefault="00CB5320" w:rsidP="00CB5320">
      <w:pPr>
        <w:pStyle w:val="Nadpis2"/>
        <w:numPr>
          <w:ilvl w:val="0"/>
          <w:numId w:val="0"/>
        </w:numPr>
        <w:ind w:left="990"/>
      </w:pPr>
    </w:p>
    <w:p w14:paraId="6CBFEF6D" w14:textId="5AF1EC3C" w:rsidR="00CB5320" w:rsidRDefault="00CB5320">
      <w:pPr>
        <w:pStyle w:val="Nadpis2"/>
        <w:tabs>
          <w:tab w:val="clear" w:pos="0"/>
        </w:tabs>
        <w:ind w:left="990"/>
      </w:pPr>
      <w:bookmarkStart w:id="427" w:name="_Toc503797711"/>
      <w:r w:rsidRPr="00CB5320">
        <w:t>Formálna kontrola hodnotiaceho hárku odborného hodnotenia</w:t>
      </w:r>
      <w:bookmarkEnd w:id="427"/>
    </w:p>
    <w:p w14:paraId="112D049F" w14:textId="6C02AB7B" w:rsidR="001E2BEB" w:rsidRPr="00184EB8" w:rsidRDefault="00CB5320" w:rsidP="002E24FE">
      <w:pPr>
        <w:pStyle w:val="BodyText1"/>
        <w:spacing w:line="240" w:lineRule="auto"/>
        <w:rPr>
          <w:lang w:val="sk-SK"/>
        </w:rPr>
      </w:pPr>
      <w:r>
        <w:rPr>
          <w:lang w:val="sk-SK"/>
        </w:rPr>
        <w:t>Zástupca RO</w:t>
      </w:r>
      <w:r w:rsidRPr="00CB5320">
        <w:rPr>
          <w:lang w:val="sk-SK"/>
        </w:rPr>
        <w:t xml:space="preserve"> skontrol</w:t>
      </w:r>
      <w:r>
        <w:rPr>
          <w:lang w:val="sk-SK"/>
        </w:rPr>
        <w:t>uje</w:t>
      </w:r>
      <w:r w:rsidRPr="00CB5320">
        <w:rPr>
          <w:lang w:val="sk-SK"/>
        </w:rPr>
        <w:t xml:space="preserve">, či </w:t>
      </w:r>
      <w:r>
        <w:rPr>
          <w:lang w:val="sk-SK"/>
        </w:rPr>
        <w:t>HH</w:t>
      </w:r>
      <w:r w:rsidRPr="00CB5320">
        <w:rPr>
          <w:lang w:val="sk-SK"/>
        </w:rPr>
        <w:t xml:space="preserve"> obsahuje vyh</w:t>
      </w:r>
      <w:r>
        <w:rPr>
          <w:lang w:val="sk-SK"/>
        </w:rPr>
        <w:t>odnotenie hodnotiacich kritérií a</w:t>
      </w:r>
      <w:r w:rsidRPr="00CB5320">
        <w:rPr>
          <w:lang w:val="sk-SK"/>
        </w:rPr>
        <w:t xml:space="preserve"> popis záverov z odborného hodnotenia</w:t>
      </w:r>
      <w:r>
        <w:rPr>
          <w:lang w:val="sk-SK"/>
        </w:rPr>
        <w:t>,</w:t>
      </w:r>
      <w:r w:rsidRPr="00CB5320">
        <w:rPr>
          <w:lang w:val="sk-SK"/>
        </w:rPr>
        <w:t xml:space="preserve"> </w:t>
      </w:r>
      <w:r>
        <w:rPr>
          <w:lang w:val="sk-SK"/>
        </w:rPr>
        <w:t>č</w:t>
      </w:r>
      <w:r w:rsidRPr="00CB5320">
        <w:rPr>
          <w:lang w:val="sk-SK"/>
        </w:rPr>
        <w:t xml:space="preserve">i je ku každému hodnotiacemu kritériu zároveň uvedený slovný komentár odborných hodnotiteľov, ktorý obsahuje jasné a čo najpresnejšie zdôvodnenie </w:t>
      </w:r>
      <w:r w:rsidR="00325C0D">
        <w:rPr>
          <w:lang w:val="sk-SK"/>
        </w:rPr>
        <w:t>vyhodnotenia kritéria</w:t>
      </w:r>
      <w:r w:rsidRPr="00CB5320">
        <w:rPr>
          <w:lang w:val="sk-SK"/>
        </w:rPr>
        <w:t xml:space="preserve">, t. j. </w:t>
      </w:r>
      <w:r w:rsidR="00325C0D">
        <w:rPr>
          <w:lang w:val="sk-SK"/>
        </w:rPr>
        <w:t>č</w:t>
      </w:r>
      <w:r w:rsidRPr="00CB5320">
        <w:rPr>
          <w:lang w:val="sk-SK"/>
        </w:rPr>
        <w:t xml:space="preserve">i je v prípade vylučovacích kritérií uvedené podrobné zdôvodnenie vyhodnotenia príslušného vylučovacieho kritéria. Taktiež, či je uvedený odkaz na konkrétnu časť ŽoNFP, prílohu/prílohy ŽoNFP, resp. inú dokumentáciu, na základe ktorej odborný hodnotiteľ vyhodnotil príslušné hodnotiace kritérium. </w:t>
      </w:r>
      <w:r>
        <w:rPr>
          <w:lang w:val="sk-SK"/>
        </w:rPr>
        <w:t xml:space="preserve">Zástupca </w:t>
      </w:r>
      <w:r w:rsidRPr="00CB5320">
        <w:rPr>
          <w:lang w:val="sk-SK"/>
        </w:rPr>
        <w:t xml:space="preserve">RO kontroluje </w:t>
      </w:r>
      <w:r w:rsidR="00544842">
        <w:rPr>
          <w:lang w:val="sk-SK"/>
        </w:rPr>
        <w:t>HH</w:t>
      </w:r>
      <w:r w:rsidRPr="00CB5320">
        <w:rPr>
          <w:lang w:val="sk-SK"/>
        </w:rPr>
        <w:t xml:space="preserve"> po formálnej stránke – administratívna, matematická a logická stránka. </w:t>
      </w:r>
      <w:r w:rsidR="00544842">
        <w:rPr>
          <w:lang w:val="sk-SK"/>
        </w:rPr>
        <w:t xml:space="preserve">Zástupca </w:t>
      </w:r>
      <w:r w:rsidRPr="00CB5320">
        <w:rPr>
          <w:lang w:val="sk-SK"/>
        </w:rPr>
        <w:t>RO nezasahuje do obsahovej a odbornej časti hodnotenia.</w:t>
      </w:r>
    </w:p>
    <w:p w14:paraId="5275144A" w14:textId="265F13DB" w:rsidR="006E3283" w:rsidRDefault="006E3283" w:rsidP="00724262">
      <w:pPr>
        <w:pStyle w:val="Nadpis1"/>
      </w:pPr>
      <w:bookmarkStart w:id="428" w:name="_Toc443308198"/>
      <w:bookmarkStart w:id="429" w:name="_Toc443308199"/>
      <w:bookmarkStart w:id="430" w:name="_Toc499195422"/>
      <w:bookmarkStart w:id="431" w:name="_Toc499195602"/>
      <w:bookmarkStart w:id="432" w:name="_Toc503797712"/>
      <w:bookmarkEnd w:id="428"/>
      <w:bookmarkEnd w:id="429"/>
      <w:bookmarkEnd w:id="430"/>
      <w:bookmarkEnd w:id="431"/>
      <w:r w:rsidRPr="00184EB8">
        <w:lastRenderedPageBreak/>
        <w:t xml:space="preserve">Spôsob vyhodnotenia </w:t>
      </w:r>
      <w:r w:rsidR="001E2BEB" w:rsidRPr="001E2BEB">
        <w:t xml:space="preserve">hodnotiacich </w:t>
      </w:r>
      <w:r w:rsidRPr="00184EB8">
        <w:t>kritérií</w:t>
      </w:r>
      <w:r w:rsidR="001E2BEB" w:rsidRPr="001E2BEB">
        <w:t xml:space="preserve"> odborného hodnotenia žiadostí o NFP</w:t>
      </w:r>
      <w:bookmarkEnd w:id="432"/>
    </w:p>
    <w:p w14:paraId="52D382EC" w14:textId="0B8C300A" w:rsidR="001E2BEB" w:rsidRDefault="001E2BEB" w:rsidP="002E24FE">
      <w:pPr>
        <w:pStyle w:val="Nadpis2"/>
        <w:tabs>
          <w:tab w:val="clear" w:pos="0"/>
        </w:tabs>
        <w:ind w:left="990"/>
      </w:pPr>
      <w:bookmarkStart w:id="433" w:name="_Toc503797713"/>
      <w:r w:rsidRPr="002E24FE">
        <w:t>Sumárna informácia o hodnotiacich kritériách</w:t>
      </w:r>
      <w:bookmarkEnd w:id="433"/>
    </w:p>
    <w:p w14:paraId="04E85CB6" w14:textId="77777777" w:rsidR="00AE7108" w:rsidRPr="00184EB8" w:rsidRDefault="00AE7108" w:rsidP="00AE7108">
      <w:pPr>
        <w:spacing w:line="240" w:lineRule="auto"/>
        <w:ind w:left="0" w:firstLine="0"/>
        <w:jc w:val="both"/>
      </w:pPr>
      <w:r w:rsidRPr="00184EB8">
        <w:rPr>
          <w:rFonts w:eastAsia="Times New Roman" w:cs="Times New Roman"/>
          <w:color w:val="000000"/>
          <w:szCs w:val="48"/>
        </w:rPr>
        <w:t>Dokument „Hodnotiace kritériá - Operačný program Integrovaná infraštruktúra prioritná os 1 až 6 – národné projekty, veľké projekty a prioritná os 8 technická pomoc“</w:t>
      </w:r>
      <w:r w:rsidRPr="00184EB8">
        <w:t xml:space="preserve"> je sústava hodnotiacich kritérií koncipovaná </w:t>
      </w:r>
      <w:r w:rsidRPr="00184EB8">
        <w:rPr>
          <w:b/>
          <w:u w:val="single"/>
        </w:rPr>
        <w:t>iba na základe vylučovacích kritérií</w:t>
      </w:r>
      <w:r w:rsidRPr="00184EB8">
        <w:t>, keďže tieto projekty sú predkladané na základe vyzvania a teda pri ich výbere neprebieha súťaž medzi viacerými projektmi. Projekt je hodnotený ako celok, v rámci ktorého sa posudzujú všetky prílohy k ŽoNFP.</w:t>
      </w:r>
    </w:p>
    <w:p w14:paraId="33194708" w14:textId="77777777" w:rsidR="00AE7108" w:rsidRDefault="00AE7108" w:rsidP="00AE7108">
      <w:pPr>
        <w:pStyle w:val="BodyText1"/>
        <w:spacing w:line="240" w:lineRule="auto"/>
        <w:rPr>
          <w:lang w:val="sk-SK"/>
        </w:rPr>
      </w:pPr>
      <w:r w:rsidRPr="00184EB8">
        <w:rPr>
          <w:lang w:val="sk-SK"/>
        </w:rPr>
        <w:t xml:space="preserve">Vylučujúce kritériá sú vyhodnocované možnosťou </w:t>
      </w:r>
      <w:r w:rsidRPr="00184EB8">
        <w:rPr>
          <w:b/>
          <w:lang w:val="sk-SK"/>
        </w:rPr>
        <w:t>A</w:t>
      </w:r>
      <w:r w:rsidRPr="00184EB8">
        <w:rPr>
          <w:lang w:val="sk-SK"/>
        </w:rPr>
        <w:t xml:space="preserve"> „áno“ alebo možnosťou </w:t>
      </w:r>
      <w:r w:rsidRPr="00184EB8">
        <w:rPr>
          <w:b/>
          <w:lang w:val="sk-SK"/>
        </w:rPr>
        <w:t xml:space="preserve">N </w:t>
      </w:r>
      <w:r w:rsidRPr="00184EB8">
        <w:rPr>
          <w:lang w:val="sk-SK"/>
        </w:rPr>
        <w:t xml:space="preserve">„nie“, pričom možnosť ,,nie“ pri vylučujúcom kritériu znamená automaticky nesplnenie kritérií pre výber projektov a neschválenie žiadosti o NFP. Vylučujúce kritériá sú definované pre tie aspekty hodnotenia, ktorých splnenie je základnou podmienkou pre schválenie žiadosti o NFP (napr. súlad projektu so stratégiou OPII, podmienky hospodárnosti a efektívnosti). V prípade, že hodnotené kritérium je pre daný projekt irelevantné v zmysle pokynu (uvedené nižšie) </w:t>
      </w:r>
      <w:r>
        <w:rPr>
          <w:lang w:val="sk-SK"/>
        </w:rPr>
        <w:t>OH</w:t>
      </w:r>
      <w:r w:rsidRPr="00184EB8">
        <w:rPr>
          <w:lang w:val="sk-SK"/>
        </w:rPr>
        <w:t xml:space="preserve"> otázku v zmysle pokynu nevypĺňa, do poznámky vypíše </w:t>
      </w:r>
      <w:r w:rsidRPr="00184EB8">
        <w:rPr>
          <w:b/>
          <w:lang w:val="sk-SK"/>
        </w:rPr>
        <w:t>N/A</w:t>
      </w:r>
      <w:r w:rsidRPr="00184EB8">
        <w:rPr>
          <w:lang w:val="sk-SK"/>
        </w:rPr>
        <w:t xml:space="preserve"> a uvedie konkrétne vysvetlenie</w:t>
      </w:r>
      <w:r>
        <w:rPr>
          <w:lang w:val="sk-SK"/>
        </w:rPr>
        <w:t xml:space="preserve"> </w:t>
      </w:r>
      <w:r w:rsidRPr="00184EB8">
        <w:rPr>
          <w:lang w:val="sk-SK"/>
        </w:rPr>
        <w:t xml:space="preserve">/zdôvodnenie. </w:t>
      </w:r>
    </w:p>
    <w:p w14:paraId="12C0D6D6" w14:textId="77777777" w:rsidR="009C2D1F" w:rsidRDefault="009C2D1F" w:rsidP="002E24FE">
      <w:pPr>
        <w:spacing w:line="240" w:lineRule="auto"/>
        <w:ind w:left="0" w:firstLine="0"/>
        <w:jc w:val="both"/>
        <w:rPr>
          <w:rFonts w:eastAsia="Times New Roman" w:cs="Times New Roman"/>
          <w:color w:val="000000"/>
          <w:szCs w:val="48"/>
        </w:rPr>
      </w:pPr>
    </w:p>
    <w:p w14:paraId="365AF37A" w14:textId="687885DF" w:rsidR="00724262" w:rsidRPr="00724262" w:rsidRDefault="00724262" w:rsidP="002E24FE">
      <w:pPr>
        <w:pStyle w:val="Nadpis2"/>
        <w:tabs>
          <w:tab w:val="clear" w:pos="0"/>
        </w:tabs>
        <w:ind w:left="990"/>
      </w:pPr>
      <w:bookmarkStart w:id="434" w:name="_Toc503797714"/>
      <w:r w:rsidRPr="002E24FE">
        <w:t>Spôsob vyhodnotenia jednotlivých hodnotiacich kritérií odborného hodnotenia žiadostí o NFP</w:t>
      </w:r>
      <w:bookmarkEnd w:id="434"/>
    </w:p>
    <w:p w14:paraId="288F2FDD" w14:textId="323A5FCD" w:rsidR="00AE7108" w:rsidRDefault="00AE7108" w:rsidP="00AE7108">
      <w:pPr>
        <w:spacing w:line="240" w:lineRule="auto"/>
        <w:ind w:left="0" w:firstLine="0"/>
        <w:jc w:val="both"/>
        <w:rPr>
          <w:rFonts w:eastAsia="Times New Roman" w:cs="Times New Roman"/>
          <w:color w:val="000000"/>
          <w:szCs w:val="48"/>
        </w:rPr>
      </w:pPr>
      <w:r w:rsidRPr="00184EB8">
        <w:rPr>
          <w:rFonts w:eastAsia="Times New Roman" w:cs="Times New Roman"/>
          <w:color w:val="000000"/>
          <w:szCs w:val="48"/>
        </w:rPr>
        <w:t>Hodnotiace kritériá</w:t>
      </w:r>
      <w:r>
        <w:rPr>
          <w:rFonts w:eastAsia="Times New Roman" w:cs="Times New Roman"/>
          <w:color w:val="000000"/>
          <w:szCs w:val="48"/>
        </w:rPr>
        <w:t xml:space="preserve"> RO OPII, ako aj spôsob ich aplikácie sú uvedené v prílohe č. 1a a 1b v nasledovnej štruktúre:</w:t>
      </w:r>
    </w:p>
    <w:tbl>
      <w:tblPr>
        <w:tblStyle w:val="Deloittetable31"/>
        <w:tblW w:w="9499"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39"/>
        <w:gridCol w:w="1134"/>
        <w:gridCol w:w="1701"/>
        <w:gridCol w:w="1196"/>
        <w:gridCol w:w="2103"/>
        <w:gridCol w:w="2326"/>
      </w:tblGrid>
      <w:tr w:rsidR="00AE7108" w:rsidRPr="00BD2041" w14:paraId="6A5C5C1C" w14:textId="77777777" w:rsidTr="00AE7108">
        <w:trPr>
          <w:cnfStyle w:val="100000000000" w:firstRow="1" w:lastRow="0" w:firstColumn="0" w:lastColumn="0" w:oddVBand="0" w:evenVBand="0" w:oddHBand="0" w:evenHBand="0" w:firstRowFirstColumn="0" w:firstRowLastColumn="0" w:lastRowFirstColumn="0" w:lastRowLastColumn="0"/>
          <w:trHeight w:val="730"/>
          <w:jc w:val="center"/>
        </w:trPr>
        <w:tc>
          <w:tcPr>
            <w:cnfStyle w:val="001000000000" w:firstRow="0" w:lastRow="0" w:firstColumn="1" w:lastColumn="0" w:oddVBand="0" w:evenVBand="0" w:oddHBand="0" w:evenHBand="0" w:firstRowFirstColumn="0" w:firstRowLastColumn="0" w:lastRowFirstColumn="0" w:lastRowLastColumn="0"/>
            <w:tcW w:w="1039"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82C0223" w14:textId="77777777" w:rsidR="00AE7108" w:rsidRPr="00BD2041" w:rsidRDefault="00AE7108" w:rsidP="00AE7108">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hodnotená oblasť</w:t>
            </w:r>
          </w:p>
        </w:tc>
        <w:tc>
          <w:tcPr>
            <w:tcW w:w="1134"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B5AABD0" w14:textId="77777777" w:rsidR="00AE7108" w:rsidRPr="00BD2041"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kritérium</w:t>
            </w:r>
          </w:p>
        </w:tc>
        <w:tc>
          <w:tcPr>
            <w:tcW w:w="1701"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07E461F" w14:textId="77777777" w:rsidR="00AE7108" w:rsidRPr="00BD2041"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predmet hodnotenia</w:t>
            </w:r>
          </w:p>
        </w:tc>
        <w:tc>
          <w:tcPr>
            <w:tcW w:w="1196"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5754DAF8" w14:textId="77777777" w:rsidR="00AE7108" w:rsidRPr="00BD2041"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hodnotenie</w:t>
            </w:r>
          </w:p>
        </w:tc>
        <w:tc>
          <w:tcPr>
            <w:tcW w:w="2103"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D612F69" w14:textId="77777777" w:rsidR="00AE7108" w:rsidRPr="00BD2041"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aplikácie hodnotiaceho kritéria</w:t>
            </w:r>
          </w:p>
        </w:tc>
        <w:tc>
          <w:tcPr>
            <w:tcW w:w="2326" w:type="dxa"/>
            <w:tcBorders>
              <w:top w:val="single" w:sz="4" w:space="0" w:color="auto"/>
              <w:left w:val="single" w:sz="4" w:space="0" w:color="auto"/>
              <w:bottom w:val="single" w:sz="4" w:space="0" w:color="auto"/>
              <w:right w:val="single" w:sz="4" w:space="0" w:color="auto"/>
            </w:tcBorders>
            <w:shd w:val="clear" w:color="auto" w:fill="C9DD03" w:themeFill="accent6"/>
          </w:tcPr>
          <w:p w14:paraId="4464CEBF" w14:textId="77777777" w:rsidR="00AE7108" w:rsidRPr="00BD2041" w:rsidRDefault="00AE7108" w:rsidP="00AE710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val="sk-SK" w:eastAsia="sk-SK"/>
              </w:rPr>
              <w:t>spôsob vyhodnocovania a poznámky</w:t>
            </w:r>
          </w:p>
        </w:tc>
      </w:tr>
    </w:tbl>
    <w:p w14:paraId="74469F7F" w14:textId="77777777" w:rsidR="00AE7108" w:rsidRDefault="00AE7108" w:rsidP="002E24FE">
      <w:pPr>
        <w:pStyle w:val="BodyText1"/>
        <w:spacing w:line="240" w:lineRule="auto"/>
      </w:pPr>
    </w:p>
    <w:p w14:paraId="1E25011A" w14:textId="22ADEC1C" w:rsidR="006E3283" w:rsidRPr="00184EB8" w:rsidRDefault="00AE7108" w:rsidP="002E24FE">
      <w:pPr>
        <w:pStyle w:val="BodyText1"/>
        <w:spacing w:line="240" w:lineRule="auto"/>
        <w:rPr>
          <w:lang w:val="sk-SK"/>
        </w:rPr>
      </w:pPr>
      <w:r>
        <w:rPr>
          <w:lang w:val="sk-SK"/>
        </w:rPr>
        <w:t xml:space="preserve">OH </w:t>
      </w:r>
      <w:r w:rsidR="006E3283" w:rsidRPr="00184EB8">
        <w:rPr>
          <w:lang w:val="sk-SK"/>
        </w:rPr>
        <w:t>sa v prvom rade oboznámi s celou ŽoNFP</w:t>
      </w:r>
      <w:r>
        <w:rPr>
          <w:lang w:val="sk-SK"/>
        </w:rPr>
        <w:t xml:space="preserve"> a príslušnou dokumentáciou súvisiacou s predmetným vyzvaním</w:t>
      </w:r>
      <w:r w:rsidR="006E3283" w:rsidRPr="00184EB8">
        <w:rPr>
          <w:lang w:val="sk-SK"/>
        </w:rPr>
        <w:t xml:space="preserve"> a ďalej postupuje podľa nasledovných</w:t>
      </w:r>
      <w:r w:rsidR="00586BC1" w:rsidRPr="00184EB8">
        <w:rPr>
          <w:lang w:val="sk-SK"/>
        </w:rPr>
        <w:t xml:space="preserve"> </w:t>
      </w:r>
      <w:r w:rsidR="006E3283" w:rsidRPr="00184EB8">
        <w:rPr>
          <w:lang w:val="sk-SK"/>
        </w:rPr>
        <w:t>kritérií.</w:t>
      </w:r>
    </w:p>
    <w:p w14:paraId="0CA7F46D" w14:textId="77777777" w:rsidR="006E3283" w:rsidRPr="002E24FE" w:rsidRDefault="006E3283" w:rsidP="002E24FE">
      <w:pPr>
        <w:pStyle w:val="Zkladntext"/>
        <w:numPr>
          <w:ilvl w:val="0"/>
          <w:numId w:val="94"/>
        </w:numPr>
        <w:spacing w:line="240" w:lineRule="auto"/>
        <w:ind w:left="284" w:hanging="284"/>
        <w:jc w:val="both"/>
        <w:rPr>
          <w:b/>
        </w:rPr>
      </w:pPr>
      <w:r w:rsidRPr="002E24FE">
        <w:rPr>
          <w:b/>
        </w:rPr>
        <w:t>Na splnenie kritérií odborného hodnotenia musia byť vyhodnotené kladne všetky vylučujúce hodnotiace kritériá.</w:t>
      </w:r>
    </w:p>
    <w:p w14:paraId="2258B2FF" w14:textId="77777777" w:rsidR="004654B0" w:rsidRPr="00184EB8" w:rsidRDefault="00EA0D53" w:rsidP="002E24FE">
      <w:pPr>
        <w:pStyle w:val="BodyText1"/>
        <w:spacing w:line="240" w:lineRule="auto"/>
        <w:rPr>
          <w:lang w:val="sk-SK"/>
        </w:rPr>
      </w:pPr>
      <w:r w:rsidRPr="00184EB8">
        <w:rPr>
          <w:lang w:val="sk-SK"/>
        </w:rPr>
        <w:t>Odborní h</w:t>
      </w:r>
      <w:r w:rsidR="00924D18" w:rsidRPr="00184EB8">
        <w:rPr>
          <w:lang w:val="sk-SK"/>
        </w:rPr>
        <w:t xml:space="preserve">odnotitelia sú oprávnení </w:t>
      </w:r>
      <w:r w:rsidR="00924D18" w:rsidRPr="00184EB8">
        <w:rPr>
          <w:b/>
          <w:lang w:val="sk-SK"/>
        </w:rPr>
        <w:t>akceptovať</w:t>
      </w:r>
      <w:r w:rsidR="00924D18" w:rsidRPr="00184EB8">
        <w:rPr>
          <w:lang w:val="sk-SK"/>
        </w:rPr>
        <w:t xml:space="preserve"> </w:t>
      </w:r>
      <w:r w:rsidR="00924D18" w:rsidRPr="00184EB8">
        <w:rPr>
          <w:b/>
          <w:u w:val="single"/>
          <w:lang w:val="sk-SK"/>
        </w:rPr>
        <w:t>formálne nedostatky</w:t>
      </w:r>
      <w:r w:rsidR="00924D18" w:rsidRPr="00184EB8">
        <w:rPr>
          <w:lang w:val="sk-SK"/>
        </w:rPr>
        <w:t xml:space="preserve"> uvedené v ŽoNFP s tým, že konkrétnu opravu správneho údaju uvedú v</w:t>
      </w:r>
      <w:r w:rsidRPr="00184EB8">
        <w:rPr>
          <w:lang w:val="sk-SK"/>
        </w:rPr>
        <w:t> </w:t>
      </w:r>
      <w:r w:rsidR="00924D18" w:rsidRPr="00184EB8">
        <w:rPr>
          <w:lang w:val="sk-SK"/>
        </w:rPr>
        <w:t>H</w:t>
      </w:r>
      <w:r w:rsidRPr="00184EB8">
        <w:rPr>
          <w:lang w:val="sk-SK"/>
        </w:rPr>
        <w:t>odnotiacom hárku</w:t>
      </w:r>
      <w:r w:rsidR="00924D18" w:rsidRPr="00184EB8">
        <w:rPr>
          <w:lang w:val="sk-SK"/>
        </w:rPr>
        <w:t xml:space="preserve"> – musí ísť o jednoznačné chyby formálneho charakteru (napr. zjavná</w:t>
      </w:r>
      <w:r w:rsidR="00673D65" w:rsidRPr="00184EB8">
        <w:rPr>
          <w:lang w:val="sk-SK"/>
        </w:rPr>
        <w:t xml:space="preserve"> </w:t>
      </w:r>
      <w:r w:rsidR="00924D18" w:rsidRPr="00184EB8">
        <w:rPr>
          <w:lang w:val="sk-SK"/>
        </w:rPr>
        <w:t xml:space="preserve">matematická chyba). </w:t>
      </w:r>
    </w:p>
    <w:p w14:paraId="3FD7995C" w14:textId="77777777" w:rsidR="00924D18" w:rsidRPr="00184EB8" w:rsidRDefault="00924D18" w:rsidP="002E24FE">
      <w:pPr>
        <w:pStyle w:val="BodyText1"/>
        <w:spacing w:line="240" w:lineRule="auto"/>
        <w:rPr>
          <w:lang w:val="sk-SK"/>
        </w:rPr>
      </w:pPr>
      <w:r w:rsidRPr="00184EB8">
        <w:rPr>
          <w:lang w:val="sk-SK"/>
        </w:rPr>
        <w:t xml:space="preserve">Chyby resp. nejasnosti, ktoré doplnil /opravil žiadateľ po vyzvaní, </w:t>
      </w:r>
      <w:r w:rsidR="00A30441" w:rsidRPr="00184EB8">
        <w:rPr>
          <w:lang w:val="sk-SK"/>
        </w:rPr>
        <w:t xml:space="preserve">odborný </w:t>
      </w:r>
      <w:r w:rsidRPr="00184EB8">
        <w:rPr>
          <w:lang w:val="sk-SK"/>
        </w:rPr>
        <w:t xml:space="preserve">hodnotiteľ taktiež uvedie v </w:t>
      </w:r>
      <w:r w:rsidR="00EA0D53" w:rsidRPr="00184EB8">
        <w:rPr>
          <w:lang w:val="sk-SK"/>
        </w:rPr>
        <w:t>Hodnotiacom hárku</w:t>
      </w:r>
      <w:r w:rsidRPr="00184EB8">
        <w:rPr>
          <w:lang w:val="sk-SK"/>
        </w:rPr>
        <w:t xml:space="preserve"> ako opravu a ďalej s nimi v rámci hodnotenia pracuje v opravenom znení</w:t>
      </w:r>
      <w:r w:rsidR="004654B0" w:rsidRPr="00184EB8">
        <w:rPr>
          <w:lang w:val="sk-SK"/>
        </w:rPr>
        <w:t>, pričom v </w:t>
      </w:r>
      <w:r w:rsidR="00EA0D53" w:rsidRPr="00184EB8">
        <w:rPr>
          <w:lang w:val="sk-SK"/>
        </w:rPr>
        <w:t>Hodnotiacom hárku</w:t>
      </w:r>
      <w:r w:rsidR="004654B0" w:rsidRPr="00184EB8">
        <w:rPr>
          <w:lang w:val="sk-SK"/>
        </w:rPr>
        <w:t xml:space="preserve"> uvedie konkrétne úpravy</w:t>
      </w:r>
      <w:r w:rsidRPr="00184EB8">
        <w:rPr>
          <w:lang w:val="sk-SK"/>
        </w:rPr>
        <w:t>.</w:t>
      </w:r>
    </w:p>
    <w:p w14:paraId="155898B2" w14:textId="0547A82C" w:rsidR="00724262" w:rsidRDefault="00C46508" w:rsidP="002E24FE">
      <w:pPr>
        <w:pStyle w:val="BodyText1"/>
        <w:spacing w:line="240" w:lineRule="auto"/>
      </w:pPr>
      <w:r w:rsidRPr="00184EB8">
        <w:t xml:space="preserve">Odborní hodnotitelia sú </w:t>
      </w:r>
      <w:r w:rsidR="00FB5DB1" w:rsidRPr="00184EB8">
        <w:t xml:space="preserve">v procese výkonu odborného hodnotenia </w:t>
      </w:r>
      <w:r w:rsidRPr="00184EB8">
        <w:t xml:space="preserve">povinní zohľadniť </w:t>
      </w:r>
      <w:r w:rsidR="00FB5DB1" w:rsidRPr="00184EB8">
        <w:t xml:space="preserve">relevantné </w:t>
      </w:r>
      <w:r w:rsidRPr="00184EB8">
        <w:t>závery z</w:t>
      </w:r>
      <w:r w:rsidR="00FB5DB1" w:rsidRPr="00184EB8">
        <w:t>o všetkých dostupných riadne uskutočnených kontrol, ktoré sú z vecného hľadiska naviazané na predmetnú ŽoNFP</w:t>
      </w:r>
      <w:r w:rsidR="009513D3" w:rsidRPr="00184EB8">
        <w:t xml:space="preserve"> </w:t>
      </w:r>
      <w:r w:rsidR="009513D3" w:rsidRPr="002E24FE">
        <w:rPr>
          <w:lang w:val="sk-SK"/>
        </w:rPr>
        <w:t xml:space="preserve">(napr. zohľadniť závery AFK verejného obstarávania, protokol o výsledku kontroly ÚVO, </w:t>
      </w:r>
      <w:r w:rsidR="005B31F4">
        <w:rPr>
          <w:lang w:val="sk-SK"/>
        </w:rPr>
        <w:t xml:space="preserve">rozhodnutie ÚVO, </w:t>
      </w:r>
      <w:r w:rsidR="009513D3" w:rsidRPr="002E24FE">
        <w:rPr>
          <w:lang w:val="sk-SK"/>
        </w:rPr>
        <w:t>správu z kontroly NKÚ a pod.)</w:t>
      </w:r>
    </w:p>
    <w:p w14:paraId="6766C0B5" w14:textId="77777777" w:rsidR="00724262" w:rsidRDefault="00724262" w:rsidP="002E24FE">
      <w:pPr>
        <w:pStyle w:val="BodyText1"/>
        <w:spacing w:line="240" w:lineRule="auto"/>
      </w:pPr>
    </w:p>
    <w:p w14:paraId="3755F37E" w14:textId="1F7861DA" w:rsidR="00724262" w:rsidRDefault="00724262" w:rsidP="002E24FE">
      <w:pPr>
        <w:pStyle w:val="Nadpis1"/>
      </w:pPr>
      <w:bookmarkStart w:id="435" w:name="_Toc503797715"/>
      <w:r w:rsidRPr="002E24FE">
        <w:lastRenderedPageBreak/>
        <w:t>Prílohy príručky pre odborných hodnotiteľov</w:t>
      </w:r>
      <w:bookmarkEnd w:id="435"/>
    </w:p>
    <w:p w14:paraId="7FE44C79" w14:textId="737DC1A1" w:rsidR="00EF723C" w:rsidRPr="00184EB8" w:rsidRDefault="00EF723C" w:rsidP="00EF723C">
      <w:pPr>
        <w:pStyle w:val="BodyText1"/>
        <w:spacing w:line="240" w:lineRule="auto"/>
        <w:rPr>
          <w:lang w:val="sk-SK" w:eastAsia="sk-SK"/>
        </w:rPr>
      </w:pPr>
      <w:r w:rsidRPr="00184EB8">
        <w:rPr>
          <w:lang w:val="sk-SK"/>
        </w:rPr>
        <w:t>Príloha 1a:</w:t>
      </w:r>
      <w:r w:rsidRPr="00184EB8">
        <w:rPr>
          <w:b/>
          <w:lang w:val="sk-SK"/>
        </w:rPr>
        <w:t xml:space="preserve"> </w:t>
      </w:r>
      <w:r w:rsidRPr="00184EB8">
        <w:rPr>
          <w:lang w:val="sk-SK" w:eastAsia="sk-SK"/>
        </w:rPr>
        <w:t xml:space="preserve">Postupy odborného hodnotenia pre národné </w:t>
      </w:r>
      <w:r w:rsidR="009B193A">
        <w:rPr>
          <w:lang w:val="sk-SK" w:eastAsia="sk-SK"/>
        </w:rPr>
        <w:t xml:space="preserve">a veľké </w:t>
      </w:r>
      <w:r w:rsidRPr="00184EB8">
        <w:rPr>
          <w:lang w:val="sk-SK" w:eastAsia="sk-SK"/>
        </w:rPr>
        <w:t>projekty OPII</w:t>
      </w:r>
    </w:p>
    <w:p w14:paraId="7456B5B1" w14:textId="77777777" w:rsidR="00EF723C" w:rsidRDefault="00EF723C" w:rsidP="00EF723C">
      <w:pPr>
        <w:pStyle w:val="BodyText1"/>
        <w:spacing w:line="240" w:lineRule="auto"/>
        <w:rPr>
          <w:lang w:val="sk-SK" w:eastAsia="sk-SK"/>
        </w:rPr>
      </w:pPr>
      <w:r w:rsidRPr="00184EB8">
        <w:rPr>
          <w:lang w:val="sk-SK"/>
        </w:rPr>
        <w:t>Príloha 1b:</w:t>
      </w:r>
      <w:r w:rsidRPr="00184EB8">
        <w:rPr>
          <w:b/>
          <w:lang w:val="sk-SK"/>
        </w:rPr>
        <w:t xml:space="preserve"> </w:t>
      </w:r>
      <w:r w:rsidRPr="00184EB8">
        <w:rPr>
          <w:lang w:val="sk-SK" w:eastAsia="sk-SK"/>
        </w:rPr>
        <w:t>Postupy odborného hodnotenia projektov TP OPII</w:t>
      </w:r>
    </w:p>
    <w:p w14:paraId="04EEC745" w14:textId="77FC7FEA" w:rsidR="000C2873" w:rsidRPr="00184EB8" w:rsidRDefault="000C2873" w:rsidP="000C2873">
      <w:pPr>
        <w:pStyle w:val="BodyText1"/>
        <w:spacing w:line="240" w:lineRule="auto"/>
        <w:rPr>
          <w:lang w:val="sk-SK" w:eastAsia="sk-SK"/>
        </w:rPr>
      </w:pPr>
      <w:r w:rsidRPr="00184EB8">
        <w:rPr>
          <w:lang w:val="sk-SK"/>
        </w:rPr>
        <w:t>Príloha 1</w:t>
      </w:r>
      <w:r>
        <w:rPr>
          <w:lang w:val="sk-SK"/>
        </w:rPr>
        <w:t>c</w:t>
      </w:r>
      <w:r w:rsidRPr="00184EB8">
        <w:rPr>
          <w:lang w:val="sk-SK"/>
        </w:rPr>
        <w:t>:</w:t>
      </w:r>
      <w:r w:rsidRPr="00184EB8">
        <w:rPr>
          <w:b/>
          <w:lang w:val="sk-SK"/>
        </w:rPr>
        <w:t xml:space="preserve"> </w:t>
      </w:r>
      <w:r w:rsidRPr="00184EB8">
        <w:rPr>
          <w:lang w:val="sk-SK" w:eastAsia="sk-SK"/>
        </w:rPr>
        <w:t xml:space="preserve">Postupy odborného hodnotenia pre </w:t>
      </w:r>
      <w:r>
        <w:rPr>
          <w:lang w:val="sk-SK" w:eastAsia="sk-SK"/>
        </w:rPr>
        <w:t>fázované</w:t>
      </w:r>
      <w:r w:rsidRPr="00184EB8">
        <w:rPr>
          <w:lang w:val="sk-SK" w:eastAsia="sk-SK"/>
        </w:rPr>
        <w:t xml:space="preserve"> projekty OPII</w:t>
      </w:r>
    </w:p>
    <w:p w14:paraId="3D852B55" w14:textId="77777777" w:rsidR="00EF723C" w:rsidRPr="00184EB8" w:rsidRDefault="00EF723C" w:rsidP="00EF723C">
      <w:pPr>
        <w:pStyle w:val="BodyText1"/>
        <w:spacing w:line="240" w:lineRule="auto"/>
        <w:rPr>
          <w:lang w:val="sk-SK" w:eastAsia="sk-SK"/>
        </w:rPr>
      </w:pPr>
      <w:r w:rsidRPr="00184EB8">
        <w:rPr>
          <w:lang w:val="sk-SK" w:eastAsia="sk-SK"/>
        </w:rPr>
        <w:t>Príloha 2a: Hodnotiaci hárok (individuálny/spoločný HH)</w:t>
      </w:r>
    </w:p>
    <w:p w14:paraId="38DC223D" w14:textId="77777777" w:rsidR="00EF723C" w:rsidRPr="00184EB8" w:rsidRDefault="00EF723C" w:rsidP="00EF723C">
      <w:pPr>
        <w:pStyle w:val="BodyText1"/>
        <w:spacing w:line="240" w:lineRule="auto"/>
        <w:rPr>
          <w:lang w:val="sk-SK" w:eastAsia="sk-SK"/>
        </w:rPr>
      </w:pPr>
      <w:r w:rsidRPr="00184EB8">
        <w:rPr>
          <w:lang w:val="sk-SK" w:eastAsia="sk-SK"/>
        </w:rPr>
        <w:t>Príloha 2b: Hodnotiaci hárok pre TP (individuálny/spoločný HH)</w:t>
      </w:r>
    </w:p>
    <w:p w14:paraId="701A4723" w14:textId="77777777" w:rsidR="00EF723C" w:rsidRPr="00184EB8" w:rsidRDefault="00EF723C" w:rsidP="00EF723C">
      <w:pPr>
        <w:pStyle w:val="BodyText1"/>
        <w:spacing w:line="240" w:lineRule="auto"/>
        <w:rPr>
          <w:lang w:val="sk-SK" w:eastAsia="sk-SK"/>
        </w:rPr>
      </w:pPr>
      <w:r w:rsidRPr="00184EB8">
        <w:rPr>
          <w:lang w:val="sk-SK" w:eastAsia="sk-SK"/>
        </w:rPr>
        <w:t>Príloha 2c: Hodnotiaci hárok – fázované projekty (individuálny/spoločný HH)</w:t>
      </w:r>
    </w:p>
    <w:p w14:paraId="3B2806C5" w14:textId="77777777" w:rsidR="00EF723C" w:rsidRPr="00184EB8" w:rsidRDefault="00EF723C" w:rsidP="00EF723C">
      <w:pPr>
        <w:pStyle w:val="BodyText1"/>
        <w:spacing w:line="240" w:lineRule="auto"/>
        <w:rPr>
          <w:lang w:val="sk-SK" w:eastAsia="sk-SK"/>
        </w:rPr>
      </w:pPr>
      <w:r w:rsidRPr="00184EB8">
        <w:rPr>
          <w:lang w:val="sk-SK" w:eastAsia="sk-SK"/>
        </w:rPr>
        <w:t>Príloha 3: Vymenúvací dekrét</w:t>
      </w:r>
    </w:p>
    <w:p w14:paraId="0998938E" w14:textId="77777777" w:rsidR="00EF723C" w:rsidRPr="00184EB8" w:rsidRDefault="00EF723C" w:rsidP="00EF723C">
      <w:pPr>
        <w:pStyle w:val="BodyText1"/>
        <w:spacing w:line="240" w:lineRule="auto"/>
        <w:rPr>
          <w:lang w:val="sk-SK" w:eastAsia="sk-SK"/>
        </w:rPr>
      </w:pPr>
      <w:r w:rsidRPr="00184EB8">
        <w:rPr>
          <w:lang w:val="sk-SK" w:eastAsia="sk-SK"/>
        </w:rPr>
        <w:t>Príloha 4: Odvolávací dekrét</w:t>
      </w:r>
    </w:p>
    <w:p w14:paraId="3D6155D9" w14:textId="77777777" w:rsidR="00EF723C" w:rsidRPr="00184EB8" w:rsidRDefault="00EF723C" w:rsidP="00EF723C">
      <w:pPr>
        <w:pStyle w:val="BodyText1"/>
        <w:spacing w:line="240" w:lineRule="auto"/>
        <w:rPr>
          <w:lang w:val="sk-SK"/>
        </w:rPr>
      </w:pPr>
      <w:r w:rsidRPr="00184EB8">
        <w:rPr>
          <w:lang w:val="sk-SK" w:eastAsia="sk-SK"/>
        </w:rPr>
        <w:t>Príloha 5: Oznámenie o vyradení z databázy odborných hodnotiteľov</w:t>
      </w:r>
    </w:p>
    <w:p w14:paraId="5A274690" w14:textId="77777777" w:rsidR="00EF723C" w:rsidRPr="00184EB8" w:rsidRDefault="00EF723C" w:rsidP="00EF723C">
      <w:pPr>
        <w:pStyle w:val="BodyText1"/>
        <w:spacing w:line="240" w:lineRule="auto"/>
        <w:rPr>
          <w:lang w:val="sk-SK" w:eastAsia="sk-SK"/>
        </w:rPr>
      </w:pPr>
      <w:r w:rsidRPr="00184EB8">
        <w:rPr>
          <w:lang w:val="sk-SK" w:eastAsia="sk-SK"/>
        </w:rPr>
        <w:t xml:space="preserve">Príloha 6: </w:t>
      </w:r>
      <w:r w:rsidRPr="00CF641E">
        <w:rPr>
          <w:lang w:val="sk-SK"/>
        </w:rPr>
        <w:t>Čestné vyhlásenie o nestrannosti, zachovaní dôvernosti informácií a vylúčení zaujatosti</w:t>
      </w:r>
    </w:p>
    <w:p w14:paraId="2FCAEF42" w14:textId="77777777" w:rsidR="00EF723C" w:rsidRPr="00184EB8" w:rsidRDefault="00EF723C" w:rsidP="00EF723C">
      <w:pPr>
        <w:pStyle w:val="BodyText1"/>
        <w:spacing w:line="240" w:lineRule="auto"/>
        <w:rPr>
          <w:lang w:val="sk-SK" w:eastAsia="sk-SK"/>
        </w:rPr>
      </w:pPr>
      <w:r w:rsidRPr="00184EB8">
        <w:rPr>
          <w:lang w:val="sk-SK" w:eastAsia="sk-SK"/>
        </w:rPr>
        <w:t>Príloha 7: Upozornenie o vylúčení</w:t>
      </w:r>
    </w:p>
    <w:p w14:paraId="174994DD" w14:textId="77777777" w:rsidR="00EF723C" w:rsidRPr="00184EB8" w:rsidRDefault="00EF723C" w:rsidP="00EF723C">
      <w:pPr>
        <w:pStyle w:val="BodyText1"/>
        <w:spacing w:line="240" w:lineRule="auto"/>
        <w:rPr>
          <w:lang w:val="sk-SK" w:eastAsia="sk-SK"/>
        </w:rPr>
      </w:pPr>
      <w:r w:rsidRPr="00184EB8">
        <w:rPr>
          <w:lang w:val="sk-SK" w:eastAsia="sk-SK"/>
        </w:rPr>
        <w:t>Príloha 8: Čestné vyhlásenie odborného hodnotiteľa o poučení</w:t>
      </w:r>
    </w:p>
    <w:p w14:paraId="7CE0AC9C" w14:textId="77777777" w:rsidR="00EF723C" w:rsidRDefault="00EF723C" w:rsidP="00EF723C">
      <w:pPr>
        <w:pStyle w:val="BodyText1"/>
        <w:spacing w:line="240" w:lineRule="auto"/>
        <w:rPr>
          <w:lang w:val="sk-SK"/>
        </w:rPr>
      </w:pPr>
      <w:r w:rsidRPr="00184EB8">
        <w:rPr>
          <w:lang w:val="sk-SK" w:eastAsia="sk-SK"/>
        </w:rPr>
        <w:t xml:space="preserve">Príloha 9: </w:t>
      </w:r>
      <w:r w:rsidRPr="00184EB8">
        <w:rPr>
          <w:lang w:val="sk-SK"/>
        </w:rPr>
        <w:t xml:space="preserve">Výzva na doplnenie ŽoNFP   </w:t>
      </w:r>
    </w:p>
    <w:p w14:paraId="7D5BD4A9" w14:textId="4BB7851A" w:rsidR="00EE6CA9" w:rsidRDefault="00EF723C" w:rsidP="00EF723C">
      <w:pPr>
        <w:pStyle w:val="BodyText1"/>
        <w:spacing w:line="240" w:lineRule="auto"/>
        <w:rPr>
          <w:lang w:val="sk-SK"/>
        </w:rPr>
      </w:pPr>
      <w:r>
        <w:rPr>
          <w:lang w:val="sk-SK"/>
        </w:rPr>
        <w:t>Príloha 10: Etický kódex odborného hodnotiteľa</w:t>
      </w:r>
    </w:p>
    <w:p w14:paraId="7CBB6A3A" w14:textId="5E572B17" w:rsidR="00970EEF" w:rsidRPr="005C46F8" w:rsidRDefault="00970EEF" w:rsidP="002E24FE">
      <w:pPr>
        <w:pStyle w:val="BodyText1"/>
        <w:spacing w:line="240" w:lineRule="auto"/>
      </w:pPr>
    </w:p>
    <w:sectPr w:rsidR="00970EEF" w:rsidRPr="005C46F8" w:rsidSect="002E24FE">
      <w:headerReference w:type="default" r:id="rId10"/>
      <w:pgSz w:w="11906" w:h="16838"/>
      <w:pgMar w:top="1418" w:right="1418" w:bottom="1418"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CAEFC" w14:textId="77777777" w:rsidR="00A57F77" w:rsidRDefault="00A57F77" w:rsidP="00FA7815">
      <w:pPr>
        <w:spacing w:after="0" w:line="240" w:lineRule="auto"/>
      </w:pPr>
      <w:r>
        <w:separator/>
      </w:r>
    </w:p>
  </w:endnote>
  <w:endnote w:type="continuationSeparator" w:id="0">
    <w:p w14:paraId="0CD2668D" w14:textId="77777777" w:rsidR="00A57F77" w:rsidRDefault="00A57F77"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73BF7" w14:textId="77777777" w:rsidR="00A57F77" w:rsidRDefault="00A57F77" w:rsidP="00FA7815">
      <w:pPr>
        <w:spacing w:after="0" w:line="240" w:lineRule="auto"/>
      </w:pPr>
      <w:r>
        <w:separator/>
      </w:r>
    </w:p>
  </w:footnote>
  <w:footnote w:type="continuationSeparator" w:id="0">
    <w:p w14:paraId="62C5E2FF" w14:textId="77777777" w:rsidR="00A57F77" w:rsidRDefault="00A57F77" w:rsidP="00FA7815">
      <w:pPr>
        <w:spacing w:after="0" w:line="240" w:lineRule="auto"/>
      </w:pPr>
      <w:r>
        <w:continuationSeparator/>
      </w:r>
    </w:p>
  </w:footnote>
  <w:footnote w:id="1">
    <w:p w14:paraId="296FC8DA" w14:textId="77777777" w:rsidR="00A57F77" w:rsidRPr="00BD2041" w:rsidRDefault="00A57F77" w:rsidP="00C61716">
      <w:pPr>
        <w:pStyle w:val="Textpoznmkypodiarou"/>
      </w:pPr>
      <w:r w:rsidRPr="00BD2041">
        <w:rPr>
          <w:rStyle w:val="Odkaznapoznmkupodiarou"/>
        </w:rPr>
        <w:footnoteRef/>
      </w:r>
      <w:r w:rsidRPr="00BD2041">
        <w:t xml:space="preserve"> Systém riadenia EŠIF, s. 69.</w:t>
      </w:r>
    </w:p>
  </w:footnote>
  <w:footnote w:id="2">
    <w:p w14:paraId="40790E8A" w14:textId="77777777" w:rsidR="00A57F77" w:rsidRPr="00BD2041" w:rsidRDefault="00A57F77" w:rsidP="00C61716">
      <w:pPr>
        <w:pStyle w:val="Textpoznmkypodiarou"/>
      </w:pPr>
      <w:r w:rsidRPr="00BD2041">
        <w:rPr>
          <w:rStyle w:val="Odkaznapoznmkupodiarou"/>
        </w:rPr>
        <w:footnoteRef/>
      </w:r>
      <w:r w:rsidRPr="00BD2041">
        <w:t xml:space="preserve"> </w:t>
      </w:r>
      <w:r w:rsidRPr="00BD2041">
        <w:rPr>
          <w:rFonts w:ascii="Times New Roman" w:hAnsi="Times New Roman" w:cs="Times New Roman"/>
          <w:sz w:val="18"/>
          <w:szCs w:val="18"/>
        </w:rPr>
        <w:t>Čl. 125 ods. 1 a 3 všeobecného nariadenia a § 26 zákona o príspevku z EŠIF</w:t>
      </w:r>
    </w:p>
  </w:footnote>
  <w:footnote w:id="3">
    <w:p w14:paraId="7F2F9893" w14:textId="77777777" w:rsidR="00A57F77" w:rsidRPr="00BD2041" w:rsidRDefault="00A57F77" w:rsidP="00C61716">
      <w:pPr>
        <w:pStyle w:val="Textpoznmkypodiarou"/>
      </w:pPr>
      <w:r w:rsidRPr="00BD2041">
        <w:rPr>
          <w:rStyle w:val="Odkaznapoznmkupodiarou"/>
        </w:rPr>
        <w:footnoteRef/>
      </w:r>
      <w:r w:rsidRPr="00BD2041">
        <w:t xml:space="preserve"> </w:t>
      </w:r>
      <w:r w:rsidRPr="00BD2041">
        <w:rPr>
          <w:rFonts w:ascii="Times New Roman" w:hAnsi="Times New Roman" w:cs="Times New Roman"/>
          <w:sz w:val="18"/>
          <w:szCs w:val="18"/>
        </w:rPr>
        <w:t xml:space="preserve">Čl. 101 až 103 všeobecného nariadenia a § 27 zákona o príspevku z EŠIF </w:t>
      </w:r>
    </w:p>
  </w:footnote>
  <w:footnote w:id="4">
    <w:p w14:paraId="38923E18" w14:textId="2BF19822" w:rsidR="00A57F77" w:rsidRPr="00EC4368" w:rsidRDefault="00A57F77" w:rsidP="00EC4368">
      <w:pPr>
        <w:pStyle w:val="Textpoznmkypodiarou"/>
        <w:ind w:hanging="357"/>
        <w:rPr>
          <w:rFonts w:asciiTheme="minorHAnsi" w:hAnsiTheme="minorHAnsi" w:cs="Calibri"/>
          <w:sz w:val="16"/>
          <w:szCs w:val="16"/>
        </w:rPr>
      </w:pPr>
      <w:ins w:id="167" w:author="uzivatel" w:date="2020-11-30T15:23:00Z">
        <w:r>
          <w:rPr>
            <w:rStyle w:val="Odkaznapoznmkupodiarou"/>
          </w:rPr>
          <w:footnoteRef/>
        </w:r>
        <w:r>
          <w:t xml:space="preserve"> </w:t>
        </w:r>
        <w:r w:rsidRPr="00EC4368">
          <w:rPr>
            <w:rFonts w:asciiTheme="minorHAnsi" w:hAnsiTheme="minorHAnsi" w:cs="Calibri"/>
            <w:sz w:val="16"/>
            <w:szCs w:val="16"/>
          </w:rPr>
          <w:t>okrem prípadov, ak OH dobrovoľne požiadal o výkon odborného hodnotenia mimo priestorov určených RO OPII</w:t>
        </w:r>
      </w:ins>
    </w:p>
  </w:footnote>
  <w:footnote w:id="5">
    <w:p w14:paraId="54ECDBAA" w14:textId="77777777" w:rsidR="00A57F77" w:rsidRDefault="00A57F77" w:rsidP="00164DD2">
      <w:pPr>
        <w:pStyle w:val="Textpoznmkypodiarou"/>
        <w:ind w:left="0" w:firstLine="0"/>
        <w:jc w:val="both"/>
      </w:pPr>
      <w:r>
        <w:rPr>
          <w:rStyle w:val="Odkaznapoznmkupodiarou"/>
        </w:rPr>
        <w:footnoteRef/>
      </w:r>
      <w:r>
        <w:t xml:space="preserve">  </w:t>
      </w:r>
      <w:r w:rsidRPr="00A039CD">
        <w:rPr>
          <w:rFonts w:asciiTheme="minorHAnsi" w:hAnsiTheme="minorHAnsi" w:cs="Calibri"/>
          <w:sz w:val="16"/>
          <w:szCs w:val="16"/>
        </w:rPr>
        <w:t>https://www.opii.gov.sk/metodicke-dokumenty/prirucka-pre-odborneho-hodnotitela</w:t>
      </w:r>
    </w:p>
  </w:footnote>
  <w:footnote w:id="6">
    <w:p w14:paraId="24D51B06" w14:textId="77777777" w:rsidR="00A57F77" w:rsidRDefault="00A57F77" w:rsidP="00422261">
      <w:pPr>
        <w:pStyle w:val="Textpoznmkypodiarou"/>
      </w:pPr>
      <w:r>
        <w:rPr>
          <w:rStyle w:val="Odkaznapoznmkupodiarou"/>
        </w:rPr>
        <w:footnoteRef/>
      </w:r>
      <w:r>
        <w:t xml:space="preserve"> </w:t>
      </w:r>
      <w:r w:rsidRPr="005508A0">
        <w:rPr>
          <w:rFonts w:ascii="Times New Roman" w:hAnsi="Times New Roman" w:cs="Times New Roman"/>
          <w:sz w:val="18"/>
          <w:szCs w:val="18"/>
        </w:rPr>
        <w:t>V zozname sú uvedení v prípade relevantnosti aj zástupcovia gestora HP alebo ním poverené osoby ako odborní hodnotitelia vo vzťahu k hodnotiacim kritériám, týkajúcim sa posúdenia súladu s HP.</w:t>
      </w:r>
    </w:p>
  </w:footnote>
  <w:footnote w:id="7">
    <w:p w14:paraId="3D42D37C" w14:textId="1E007CCA" w:rsidR="00A57F77" w:rsidRPr="00EC4368" w:rsidRDefault="00A57F77">
      <w:pPr>
        <w:pStyle w:val="Textpoznmkypodiarou"/>
        <w:rPr>
          <w:rFonts w:ascii="Times New Roman" w:hAnsi="Times New Roman" w:cs="Times New Roman"/>
          <w:sz w:val="18"/>
          <w:szCs w:val="18"/>
        </w:rPr>
      </w:pPr>
      <w:ins w:id="206" w:author="autor" w:date="2020-12-10T16:59:00Z">
        <w:r>
          <w:rPr>
            <w:rStyle w:val="Odkaznapoznmkupodiarou"/>
          </w:rPr>
          <w:footnoteRef/>
        </w:r>
        <w:r>
          <w:t xml:space="preserve"> </w:t>
        </w:r>
        <w:r w:rsidRPr="00EC4368">
          <w:rPr>
            <w:rFonts w:ascii="Times New Roman" w:hAnsi="Times New Roman" w:cs="Times New Roman"/>
            <w:sz w:val="18"/>
            <w:szCs w:val="18"/>
          </w:rPr>
          <w:t>Príslušná dokumentácia, s</w:t>
        </w:r>
      </w:ins>
      <w:ins w:id="207" w:author="autor" w:date="2020-12-10T17:00:00Z">
        <w:r w:rsidRPr="00EC4368">
          <w:rPr>
            <w:rFonts w:ascii="Times New Roman" w:hAnsi="Times New Roman" w:cs="Times New Roman"/>
            <w:sz w:val="18"/>
            <w:szCs w:val="18"/>
          </w:rPr>
          <w:t> </w:t>
        </w:r>
      </w:ins>
      <w:ins w:id="208" w:author="autor" w:date="2020-12-10T16:59:00Z">
        <w:r w:rsidRPr="00EC4368">
          <w:rPr>
            <w:rFonts w:ascii="Times New Roman" w:hAnsi="Times New Roman" w:cs="Times New Roman"/>
            <w:sz w:val="18"/>
            <w:szCs w:val="18"/>
          </w:rPr>
          <w:t xml:space="preserve">ktorou </w:t>
        </w:r>
      </w:ins>
      <w:ins w:id="209" w:author="autor" w:date="2020-12-10T17:00:00Z">
        <w:r w:rsidRPr="00EC4368">
          <w:rPr>
            <w:rFonts w:ascii="Times New Roman" w:hAnsi="Times New Roman" w:cs="Times New Roman"/>
            <w:sz w:val="18"/>
            <w:szCs w:val="18"/>
          </w:rPr>
          <w:t xml:space="preserve">sa odborný hodnotiteľ bude musieť pred výkonom procesu hodnotenia oboznámiť mu na požiadanie </w:t>
        </w:r>
      </w:ins>
      <w:ins w:id="210" w:author="autor" w:date="2020-12-11T11:00:00Z">
        <w:r>
          <w:rPr>
            <w:rFonts w:ascii="Times New Roman" w:hAnsi="Times New Roman" w:cs="Times New Roman"/>
            <w:sz w:val="18"/>
            <w:szCs w:val="18"/>
          </w:rPr>
          <w:t>poskytne</w:t>
        </w:r>
      </w:ins>
      <w:ins w:id="211" w:author="autor" w:date="2020-12-10T17:00:00Z">
        <w:r w:rsidRPr="00EC4368">
          <w:rPr>
            <w:rFonts w:ascii="Times New Roman" w:hAnsi="Times New Roman" w:cs="Times New Roman"/>
            <w:sz w:val="18"/>
            <w:szCs w:val="18"/>
          </w:rPr>
          <w:t xml:space="preserve"> RO OPII.</w:t>
        </w:r>
      </w:ins>
    </w:p>
  </w:footnote>
  <w:footnote w:id="8">
    <w:p w14:paraId="349AA3EB" w14:textId="77777777" w:rsidR="00A57F77" w:rsidRPr="00FD445C" w:rsidRDefault="00A57F77" w:rsidP="00EC4368">
      <w:pPr>
        <w:pStyle w:val="Textpoznmkypodiarou"/>
        <w:spacing w:before="0"/>
        <w:jc w:val="both"/>
        <w:rPr>
          <w:rFonts w:ascii="Times New Roman" w:hAnsi="Times New Roman" w:cs="Times New Roman"/>
          <w:sz w:val="18"/>
          <w:szCs w:val="18"/>
        </w:rPr>
      </w:pPr>
      <w:r w:rsidRPr="00BD2041">
        <w:rPr>
          <w:rStyle w:val="Odkaznapoznmkupodiarou"/>
          <w:rFonts w:ascii="Verdana" w:hAnsi="Verdana"/>
          <w:sz w:val="16"/>
          <w:szCs w:val="16"/>
        </w:rPr>
        <w:footnoteRef/>
      </w:r>
      <w:r w:rsidRPr="00BD2041">
        <w:rPr>
          <w:rFonts w:ascii="Verdana" w:hAnsi="Verdana"/>
          <w:sz w:val="16"/>
          <w:szCs w:val="16"/>
        </w:rPr>
        <w:t xml:space="preserve">  </w:t>
      </w:r>
      <w:r w:rsidRPr="00BD2041">
        <w:rPr>
          <w:rFonts w:ascii="Times New Roman" w:hAnsi="Times New Roman" w:cs="Times New Roman"/>
          <w:sz w:val="18"/>
          <w:szCs w:val="18"/>
        </w:rPr>
        <w:t xml:space="preserve">Trvanie otvorenej výzvy môže obvykle presiahnuť obdobie kalendárneho roka z dôvodu postupného prerozdeľovania disponibilnej alokácie na príslušnú oblasť podpory a administratívnu náročnosť procesu odborného hodnotenia. V zmysle inštrukcií osobného úradu </w:t>
      </w:r>
      <w:r>
        <w:rPr>
          <w:rFonts w:ascii="Times New Roman" w:hAnsi="Times New Roman" w:cs="Times New Roman"/>
          <w:sz w:val="18"/>
          <w:szCs w:val="18"/>
        </w:rPr>
        <w:t>MDV SR</w:t>
      </w:r>
      <w:r w:rsidRPr="00BD2041">
        <w:rPr>
          <w:rFonts w:ascii="Times New Roman" w:hAnsi="Times New Roman" w:cs="Times New Roman"/>
          <w:sz w:val="18"/>
          <w:szCs w:val="18"/>
        </w:rPr>
        <w:t xml:space="preserve"> môže byť po splnení legislatívnych podmienok s príslušným odborným hodnotiteľom uzavretá dohoda o vykonaní práce aj opakovane, prípadne môže byť je trvanie predĺžené formou dodatku.</w:t>
      </w:r>
    </w:p>
  </w:footnote>
  <w:footnote w:id="9">
    <w:p w14:paraId="7A61D843" w14:textId="77777777" w:rsidR="00A57F77" w:rsidRPr="00BC070D" w:rsidRDefault="00A57F77" w:rsidP="007D5C5B">
      <w:pPr>
        <w:pStyle w:val="Textpoznmkypodiarou"/>
        <w:rPr>
          <w:ins w:id="354" w:author="autor" w:date="2020-12-10T17:27:00Z"/>
          <w:rFonts w:ascii="Times New Roman" w:hAnsi="Times New Roman" w:cs="Times New Roman"/>
          <w:sz w:val="18"/>
          <w:szCs w:val="18"/>
        </w:rPr>
      </w:pPr>
      <w:ins w:id="355" w:author="autor" w:date="2020-12-10T17:27:00Z">
        <w:r>
          <w:rPr>
            <w:rStyle w:val="Odkaznapoznmkupodiarou"/>
          </w:rPr>
          <w:footnoteRef/>
        </w:r>
        <w:r>
          <w:t xml:space="preserve"> </w:t>
        </w:r>
        <w:r w:rsidRPr="00EC4368">
          <w:rPr>
            <w:rFonts w:cs="Times New Roman"/>
            <w:sz w:val="18"/>
            <w:szCs w:val="18"/>
          </w:rPr>
          <w:t>Príslušná dokumentácia, s ktorou sa odborný hodnotiteľ bude musieť pred výkonom procesu hodnotenia oboznámiť mu na požiadanie sprostredkuje RO OPII.</w:t>
        </w:r>
      </w:ins>
    </w:p>
  </w:footnote>
  <w:footnote w:id="10">
    <w:p w14:paraId="2A4983F7" w14:textId="258C8FE3" w:rsidR="00A57F77" w:rsidRDefault="00A57F77" w:rsidP="00164DD2">
      <w:pPr>
        <w:pStyle w:val="Textpoznmkypodiarou"/>
        <w:ind w:left="0" w:firstLine="0"/>
      </w:pPr>
      <w:r>
        <w:rPr>
          <w:rStyle w:val="Odkaznapoznmkupodiarou"/>
        </w:rPr>
        <w:footnoteRef/>
      </w:r>
      <w:r>
        <w:t xml:space="preserve"> </w:t>
      </w:r>
      <w:r>
        <w:rPr>
          <w:rFonts w:eastAsia="Times New Roman" w:cs="Times New Roman"/>
          <w:szCs w:val="48"/>
        </w:rPr>
        <w:t>R</w:t>
      </w:r>
      <w:r w:rsidRPr="003F700A">
        <w:rPr>
          <w:rFonts w:eastAsia="Times New Roman" w:cs="Times New Roman"/>
          <w:szCs w:val="48"/>
        </w:rPr>
        <w:t xml:space="preserve">esp. iný relevantný dokument </w:t>
      </w:r>
      <w:r>
        <w:rPr>
          <w:rFonts w:eastAsia="Times New Roman" w:cs="Times New Roman"/>
          <w:szCs w:val="48"/>
        </w:rPr>
        <w:t>odsúhlasený  RO OPII</w:t>
      </w:r>
      <w:r w:rsidRPr="003F700A">
        <w:rPr>
          <w:rFonts w:eastAsia="Times New Roman" w:cs="Times New Roman"/>
          <w:szCs w:val="48"/>
        </w:rPr>
        <w:t xml:space="preserve"> potvrdzujúci závery </w:t>
      </w:r>
      <w:r>
        <w:t xml:space="preserve">jeho </w:t>
      </w:r>
      <w:r w:rsidRPr="003F700A">
        <w:rPr>
          <w:rFonts w:eastAsia="Times New Roman" w:cs="Times New Roman"/>
          <w:szCs w:val="48"/>
        </w:rPr>
        <w:t>odborného hodnotenia</w:t>
      </w:r>
      <w:r>
        <w:rPr>
          <w:rFonts w:eastAsia="Times New Roman" w:cs="Times New Roman"/>
          <w:szCs w:val="4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A57F77" w:rsidRPr="00624DC2" w:rsidRDefault="00A57F77">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4D50C1"/>
    <w:multiLevelType w:val="hybridMultilevel"/>
    <w:tmpl w:val="69742516"/>
    <w:lvl w:ilvl="0" w:tplc="5DEC9862">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76732FB"/>
    <w:multiLevelType w:val="hybridMultilevel"/>
    <w:tmpl w:val="45E4BC36"/>
    <w:lvl w:ilvl="0" w:tplc="FE70B0A6">
      <w:numFmt w:val="bullet"/>
      <w:lvlText w:val="-"/>
      <w:lvlJc w:val="left"/>
      <w:pPr>
        <w:ind w:left="720" w:hanging="360"/>
      </w:pPr>
      <w:rPr>
        <w:rFonts w:ascii="Calibri" w:eastAsia="Calibr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76F6BF0"/>
    <w:multiLevelType w:val="hybridMultilevel"/>
    <w:tmpl w:val="4CB2ABA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389620CD"/>
    <w:multiLevelType w:val="hybridMultilevel"/>
    <w:tmpl w:val="045445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6"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7240555"/>
    <w:multiLevelType w:val="hybridMultilevel"/>
    <w:tmpl w:val="8E7A4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725EAE"/>
    <w:multiLevelType w:val="hybridMultilevel"/>
    <w:tmpl w:val="0C2C3E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9882421"/>
    <w:multiLevelType w:val="hybridMultilevel"/>
    <w:tmpl w:val="393AAEE6"/>
    <w:lvl w:ilvl="0" w:tplc="F63CF53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5"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78F585B"/>
    <w:multiLevelType w:val="hybridMultilevel"/>
    <w:tmpl w:val="DCB463C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8B31E04"/>
    <w:multiLevelType w:val="hybridMultilevel"/>
    <w:tmpl w:val="5680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9B429F9"/>
    <w:multiLevelType w:val="hybridMultilevel"/>
    <w:tmpl w:val="D72C3BB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7556BB1"/>
    <w:multiLevelType w:val="hybridMultilevel"/>
    <w:tmpl w:val="76E8470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A3F0AE5"/>
    <w:multiLevelType w:val="hybridMultilevel"/>
    <w:tmpl w:val="327290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E141BAF"/>
    <w:multiLevelType w:val="hybridMultilevel"/>
    <w:tmpl w:val="5B8A15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8"/>
  </w:num>
  <w:num w:numId="3">
    <w:abstractNumId w:val="67"/>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55"/>
  </w:num>
  <w:num w:numId="7">
    <w:abstractNumId w:val="14"/>
  </w:num>
  <w:num w:numId="8">
    <w:abstractNumId w:val="54"/>
  </w:num>
  <w:num w:numId="9">
    <w:abstractNumId w:val="44"/>
  </w:num>
  <w:num w:numId="10">
    <w:abstractNumId w:val="35"/>
  </w:num>
  <w:num w:numId="11">
    <w:abstractNumId w:val="9"/>
  </w:num>
  <w:num w:numId="12">
    <w:abstractNumId w:val="7"/>
  </w:num>
  <w:num w:numId="13">
    <w:abstractNumId w:val="29"/>
  </w:num>
  <w:num w:numId="14">
    <w:abstractNumId w:val="32"/>
  </w:num>
  <w:num w:numId="15">
    <w:abstractNumId w:val="4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61"/>
  </w:num>
  <w:num w:numId="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4"/>
  </w:num>
  <w:num w:numId="32">
    <w:abstractNumId w:val="36"/>
  </w:num>
  <w:num w:numId="33">
    <w:abstractNumId w:val="49"/>
  </w:num>
  <w:num w:numId="34">
    <w:abstractNumId w:val="42"/>
  </w:num>
  <w:num w:numId="35">
    <w:abstractNumId w:val="30"/>
  </w:num>
  <w:num w:numId="36">
    <w:abstractNumId w:val="51"/>
  </w:num>
  <w:num w:numId="37">
    <w:abstractNumId w:val="46"/>
  </w:num>
  <w:num w:numId="38">
    <w:abstractNumId w:val="17"/>
  </w:num>
  <w:num w:numId="39">
    <w:abstractNumId w:val="41"/>
  </w:num>
  <w:num w:numId="40">
    <w:abstractNumId w:val="16"/>
  </w:num>
  <w:num w:numId="41">
    <w:abstractNumId w:val="38"/>
  </w:num>
  <w:num w:numId="42">
    <w:abstractNumId w:val="67"/>
  </w:num>
  <w:num w:numId="43">
    <w:abstractNumId w:val="67"/>
  </w:num>
  <w:num w:numId="44">
    <w:abstractNumId w:val="57"/>
  </w:num>
  <w:num w:numId="45">
    <w:abstractNumId w:val="1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34"/>
  </w:num>
  <w:num w:numId="54">
    <w:abstractNumId w:val="19"/>
  </w:num>
  <w:num w:numId="55">
    <w:abstractNumId w:val="53"/>
  </w:num>
  <w:num w:numId="56">
    <w:abstractNumId w:val="10"/>
  </w:num>
  <w:num w:numId="57">
    <w:abstractNumId w:val="23"/>
  </w:num>
  <w:num w:numId="58">
    <w:abstractNumId w:val="60"/>
  </w:num>
  <w:num w:numId="59">
    <w:abstractNumId w:val="12"/>
  </w:num>
  <w:num w:numId="60">
    <w:abstractNumId w:val="28"/>
  </w:num>
  <w:num w:numId="61">
    <w:abstractNumId w:val="28"/>
  </w:num>
  <w:num w:numId="62">
    <w:abstractNumId w:val="28"/>
  </w:num>
  <w:num w:numId="63">
    <w:abstractNumId w:val="22"/>
  </w:num>
  <w:num w:numId="64">
    <w:abstractNumId w:val="24"/>
  </w:num>
  <w:num w:numId="65">
    <w:abstractNumId w:val="28"/>
  </w:num>
  <w:num w:numId="66">
    <w:abstractNumId w:val="59"/>
  </w:num>
  <w:num w:numId="67">
    <w:abstractNumId w:val="15"/>
  </w:num>
  <w:num w:numId="68">
    <w:abstractNumId w:val="62"/>
  </w:num>
  <w:num w:numId="69">
    <w:abstractNumId w:val="52"/>
  </w:num>
  <w:num w:numId="70">
    <w:abstractNumId w:val="11"/>
  </w:num>
  <w:num w:numId="71">
    <w:abstractNumId w:val="56"/>
  </w:num>
  <w:num w:numId="72">
    <w:abstractNumId w:val="45"/>
  </w:num>
  <w:num w:numId="73">
    <w:abstractNumId w:val="63"/>
  </w:num>
  <w:num w:numId="74">
    <w:abstractNumId w:val="28"/>
  </w:num>
  <w:num w:numId="75">
    <w:abstractNumId w:val="28"/>
  </w:num>
  <w:num w:numId="76">
    <w:abstractNumId w:val="28"/>
  </w:num>
  <w:num w:numId="77">
    <w:abstractNumId w:val="28"/>
  </w:num>
  <w:num w:numId="78">
    <w:abstractNumId w:val="28"/>
  </w:num>
  <w:num w:numId="79">
    <w:abstractNumId w:val="50"/>
  </w:num>
  <w:num w:numId="80">
    <w:abstractNumId w:val="28"/>
  </w:num>
  <w:num w:numId="81">
    <w:abstractNumId w:val="28"/>
  </w:num>
  <w:num w:numId="82">
    <w:abstractNumId w:val="28"/>
  </w:num>
  <w:num w:numId="83">
    <w:abstractNumId w:val="37"/>
  </w:num>
  <w:num w:numId="84">
    <w:abstractNumId w:val="65"/>
  </w:num>
  <w:num w:numId="85">
    <w:abstractNumId w:val="39"/>
  </w:num>
  <w:num w:numId="86">
    <w:abstractNumId w:val="40"/>
  </w:num>
  <w:num w:numId="87">
    <w:abstractNumId w:val="28"/>
  </w:num>
  <w:num w:numId="88">
    <w:abstractNumId w:val="28"/>
  </w:num>
  <w:num w:numId="89">
    <w:abstractNumId w:val="28"/>
  </w:num>
  <w:num w:numId="90">
    <w:abstractNumId w:val="48"/>
  </w:num>
  <w:num w:numId="91">
    <w:abstractNumId w:val="47"/>
  </w:num>
  <w:num w:numId="92">
    <w:abstractNumId w:val="66"/>
  </w:num>
  <w:num w:numId="93">
    <w:abstractNumId w:val="25"/>
  </w:num>
  <w:num w:numId="94">
    <w:abstractNumId w:val="21"/>
  </w:num>
  <w:num w:numId="95">
    <w:abstractNumId w:val="28"/>
  </w:num>
  <w:num w:numId="96">
    <w:abstractNumId w:val="28"/>
  </w:num>
  <w:num w:numId="97">
    <w:abstractNumId w:val="58"/>
  </w:num>
  <w:num w:numId="98">
    <w:abstractNumId w:val="27"/>
  </w:num>
  <w:num w:numId="99">
    <w:abstractNumId w:val="26"/>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GC">
    <w15:presenceInfo w15:providerId="None" w15:userId="GC"/>
  </w15:person>
  <w15:person w15:author="MDV SR">
    <w15:presenceInfo w15:providerId="None" w15:userId="MDV SR"/>
  </w15:person>
  <w15:person w15:author="uzivatel">
    <w15:presenceInfo w15:providerId="AD" w15:userId="S-1-5-21-770342266-1452753317-1341851483-6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6FC8"/>
    <w:rsid w:val="000A733D"/>
    <w:rsid w:val="000B0ADE"/>
    <w:rsid w:val="000B6C1D"/>
    <w:rsid w:val="000B71C0"/>
    <w:rsid w:val="000C117B"/>
    <w:rsid w:val="000C21F7"/>
    <w:rsid w:val="000C2873"/>
    <w:rsid w:val="000C28E8"/>
    <w:rsid w:val="000C309A"/>
    <w:rsid w:val="000C391E"/>
    <w:rsid w:val="000C3ACA"/>
    <w:rsid w:val="000C3AD0"/>
    <w:rsid w:val="000C47FF"/>
    <w:rsid w:val="000C57BC"/>
    <w:rsid w:val="000C7935"/>
    <w:rsid w:val="000C7AE4"/>
    <w:rsid w:val="000D625D"/>
    <w:rsid w:val="000E700F"/>
    <w:rsid w:val="000F230D"/>
    <w:rsid w:val="000F2DA7"/>
    <w:rsid w:val="000F4B34"/>
    <w:rsid w:val="000F7A1B"/>
    <w:rsid w:val="00100E42"/>
    <w:rsid w:val="0010315F"/>
    <w:rsid w:val="00110572"/>
    <w:rsid w:val="00111240"/>
    <w:rsid w:val="00115027"/>
    <w:rsid w:val="001157ED"/>
    <w:rsid w:val="00120BFC"/>
    <w:rsid w:val="00123A7F"/>
    <w:rsid w:val="00125984"/>
    <w:rsid w:val="00127BB5"/>
    <w:rsid w:val="00130A74"/>
    <w:rsid w:val="00130EF5"/>
    <w:rsid w:val="00133F91"/>
    <w:rsid w:val="00135487"/>
    <w:rsid w:val="001375B6"/>
    <w:rsid w:val="0014048C"/>
    <w:rsid w:val="00142F34"/>
    <w:rsid w:val="0014760A"/>
    <w:rsid w:val="001524E6"/>
    <w:rsid w:val="001543BD"/>
    <w:rsid w:val="00156760"/>
    <w:rsid w:val="00160EAB"/>
    <w:rsid w:val="001633A8"/>
    <w:rsid w:val="00164DD2"/>
    <w:rsid w:val="00167328"/>
    <w:rsid w:val="00170691"/>
    <w:rsid w:val="00170CA8"/>
    <w:rsid w:val="00172A37"/>
    <w:rsid w:val="00173343"/>
    <w:rsid w:val="001777F5"/>
    <w:rsid w:val="00181E3C"/>
    <w:rsid w:val="00182BD8"/>
    <w:rsid w:val="001831E2"/>
    <w:rsid w:val="00183829"/>
    <w:rsid w:val="0018430C"/>
    <w:rsid w:val="00184E72"/>
    <w:rsid w:val="00184EB8"/>
    <w:rsid w:val="00185B5B"/>
    <w:rsid w:val="00185F83"/>
    <w:rsid w:val="001964D7"/>
    <w:rsid w:val="001A358B"/>
    <w:rsid w:val="001A366C"/>
    <w:rsid w:val="001A3AC8"/>
    <w:rsid w:val="001A3ED9"/>
    <w:rsid w:val="001A4F1F"/>
    <w:rsid w:val="001B07EC"/>
    <w:rsid w:val="001B48D4"/>
    <w:rsid w:val="001B6DA0"/>
    <w:rsid w:val="001C09AB"/>
    <w:rsid w:val="001C2664"/>
    <w:rsid w:val="001C5461"/>
    <w:rsid w:val="001C5A66"/>
    <w:rsid w:val="001C5D38"/>
    <w:rsid w:val="001C6BCC"/>
    <w:rsid w:val="001C7165"/>
    <w:rsid w:val="001C7D5A"/>
    <w:rsid w:val="001D0667"/>
    <w:rsid w:val="001D3003"/>
    <w:rsid w:val="001D40F2"/>
    <w:rsid w:val="001D7BB0"/>
    <w:rsid w:val="001E0DF2"/>
    <w:rsid w:val="001E2BEB"/>
    <w:rsid w:val="001E2FF3"/>
    <w:rsid w:val="001E4543"/>
    <w:rsid w:val="001E518D"/>
    <w:rsid w:val="001E748C"/>
    <w:rsid w:val="001E786D"/>
    <w:rsid w:val="001F1325"/>
    <w:rsid w:val="001F55DB"/>
    <w:rsid w:val="001F5C2A"/>
    <w:rsid w:val="001F5FB2"/>
    <w:rsid w:val="002040FF"/>
    <w:rsid w:val="00204FFF"/>
    <w:rsid w:val="00205752"/>
    <w:rsid w:val="00207ED5"/>
    <w:rsid w:val="00213FBB"/>
    <w:rsid w:val="00215E2A"/>
    <w:rsid w:val="00224460"/>
    <w:rsid w:val="002262BC"/>
    <w:rsid w:val="00231582"/>
    <w:rsid w:val="002323AB"/>
    <w:rsid w:val="0025030F"/>
    <w:rsid w:val="00252E75"/>
    <w:rsid w:val="00253287"/>
    <w:rsid w:val="002535DF"/>
    <w:rsid w:val="0025371D"/>
    <w:rsid w:val="0026343F"/>
    <w:rsid w:val="00264881"/>
    <w:rsid w:val="002753BC"/>
    <w:rsid w:val="0027548F"/>
    <w:rsid w:val="0027638D"/>
    <w:rsid w:val="00284D17"/>
    <w:rsid w:val="00286E6B"/>
    <w:rsid w:val="00287B6F"/>
    <w:rsid w:val="0029035C"/>
    <w:rsid w:val="00293A23"/>
    <w:rsid w:val="00294230"/>
    <w:rsid w:val="00294959"/>
    <w:rsid w:val="002A324B"/>
    <w:rsid w:val="002A5C35"/>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24FE"/>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9AF"/>
    <w:rsid w:val="00321B29"/>
    <w:rsid w:val="00324315"/>
    <w:rsid w:val="00325C0D"/>
    <w:rsid w:val="00331762"/>
    <w:rsid w:val="00340242"/>
    <w:rsid w:val="00340251"/>
    <w:rsid w:val="00341291"/>
    <w:rsid w:val="00341401"/>
    <w:rsid w:val="00341997"/>
    <w:rsid w:val="003426E1"/>
    <w:rsid w:val="0034567B"/>
    <w:rsid w:val="00345F3D"/>
    <w:rsid w:val="003473A8"/>
    <w:rsid w:val="003506AD"/>
    <w:rsid w:val="00350E50"/>
    <w:rsid w:val="00355172"/>
    <w:rsid w:val="00355CAC"/>
    <w:rsid w:val="00357462"/>
    <w:rsid w:val="0035798D"/>
    <w:rsid w:val="003609D9"/>
    <w:rsid w:val="00364F2D"/>
    <w:rsid w:val="0037224B"/>
    <w:rsid w:val="00375CD6"/>
    <w:rsid w:val="00384CF8"/>
    <w:rsid w:val="00394810"/>
    <w:rsid w:val="003955C3"/>
    <w:rsid w:val="00397538"/>
    <w:rsid w:val="003A206C"/>
    <w:rsid w:val="003A21E2"/>
    <w:rsid w:val="003A336C"/>
    <w:rsid w:val="003A7652"/>
    <w:rsid w:val="003A7ECD"/>
    <w:rsid w:val="003B4928"/>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0965"/>
    <w:rsid w:val="003F4134"/>
    <w:rsid w:val="003F44FE"/>
    <w:rsid w:val="003F700A"/>
    <w:rsid w:val="004036D5"/>
    <w:rsid w:val="00403C4F"/>
    <w:rsid w:val="00404440"/>
    <w:rsid w:val="00404CB8"/>
    <w:rsid w:val="004109E3"/>
    <w:rsid w:val="004153B2"/>
    <w:rsid w:val="0041681A"/>
    <w:rsid w:val="0042095D"/>
    <w:rsid w:val="004211FD"/>
    <w:rsid w:val="004213AC"/>
    <w:rsid w:val="004216FC"/>
    <w:rsid w:val="004218A1"/>
    <w:rsid w:val="0042198D"/>
    <w:rsid w:val="00422261"/>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5CCA"/>
    <w:rsid w:val="00487EA8"/>
    <w:rsid w:val="00493E81"/>
    <w:rsid w:val="004942F9"/>
    <w:rsid w:val="00495A9F"/>
    <w:rsid w:val="00496348"/>
    <w:rsid w:val="004A1DA5"/>
    <w:rsid w:val="004A2E54"/>
    <w:rsid w:val="004A3DB9"/>
    <w:rsid w:val="004A5E1E"/>
    <w:rsid w:val="004B0409"/>
    <w:rsid w:val="004B15A4"/>
    <w:rsid w:val="004B3494"/>
    <w:rsid w:val="004B36B5"/>
    <w:rsid w:val="004B592C"/>
    <w:rsid w:val="004B59FA"/>
    <w:rsid w:val="004B738B"/>
    <w:rsid w:val="004C14FA"/>
    <w:rsid w:val="004C7404"/>
    <w:rsid w:val="004D0773"/>
    <w:rsid w:val="004D32F1"/>
    <w:rsid w:val="004F0B13"/>
    <w:rsid w:val="004F1281"/>
    <w:rsid w:val="004F336E"/>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4707"/>
    <w:rsid w:val="0053662A"/>
    <w:rsid w:val="00536F05"/>
    <w:rsid w:val="0054196F"/>
    <w:rsid w:val="0054208A"/>
    <w:rsid w:val="00544842"/>
    <w:rsid w:val="00545412"/>
    <w:rsid w:val="0054673B"/>
    <w:rsid w:val="00547CFC"/>
    <w:rsid w:val="00550A74"/>
    <w:rsid w:val="00550E99"/>
    <w:rsid w:val="0055420D"/>
    <w:rsid w:val="00557757"/>
    <w:rsid w:val="005609FD"/>
    <w:rsid w:val="00561A7A"/>
    <w:rsid w:val="00561B02"/>
    <w:rsid w:val="00564FA0"/>
    <w:rsid w:val="00567576"/>
    <w:rsid w:val="005732D6"/>
    <w:rsid w:val="00574BAC"/>
    <w:rsid w:val="00577B64"/>
    <w:rsid w:val="00581B91"/>
    <w:rsid w:val="00582A50"/>
    <w:rsid w:val="005838D5"/>
    <w:rsid w:val="00584E8C"/>
    <w:rsid w:val="005862A6"/>
    <w:rsid w:val="00586BC1"/>
    <w:rsid w:val="0058788F"/>
    <w:rsid w:val="00590710"/>
    <w:rsid w:val="00592C8D"/>
    <w:rsid w:val="005938E1"/>
    <w:rsid w:val="0059577B"/>
    <w:rsid w:val="005A17E9"/>
    <w:rsid w:val="005A1A83"/>
    <w:rsid w:val="005A38A8"/>
    <w:rsid w:val="005A38CA"/>
    <w:rsid w:val="005A4C0E"/>
    <w:rsid w:val="005A7D40"/>
    <w:rsid w:val="005B0362"/>
    <w:rsid w:val="005B2FC5"/>
    <w:rsid w:val="005B31F4"/>
    <w:rsid w:val="005B49D6"/>
    <w:rsid w:val="005B587E"/>
    <w:rsid w:val="005B6991"/>
    <w:rsid w:val="005C46F8"/>
    <w:rsid w:val="005C512C"/>
    <w:rsid w:val="005D2037"/>
    <w:rsid w:val="005D6119"/>
    <w:rsid w:val="005E1223"/>
    <w:rsid w:val="005E24FE"/>
    <w:rsid w:val="005E3BF9"/>
    <w:rsid w:val="005E5FB5"/>
    <w:rsid w:val="005E63E9"/>
    <w:rsid w:val="005E698E"/>
    <w:rsid w:val="005E6FB1"/>
    <w:rsid w:val="005F0A02"/>
    <w:rsid w:val="005F0ADF"/>
    <w:rsid w:val="005F2CF3"/>
    <w:rsid w:val="005F418A"/>
    <w:rsid w:val="005F43B7"/>
    <w:rsid w:val="005F4817"/>
    <w:rsid w:val="005F78AF"/>
    <w:rsid w:val="00600253"/>
    <w:rsid w:val="00601746"/>
    <w:rsid w:val="006042EE"/>
    <w:rsid w:val="00604E77"/>
    <w:rsid w:val="006103C3"/>
    <w:rsid w:val="006131B4"/>
    <w:rsid w:val="006143C5"/>
    <w:rsid w:val="006153EB"/>
    <w:rsid w:val="006169D3"/>
    <w:rsid w:val="00622729"/>
    <w:rsid w:val="006258E2"/>
    <w:rsid w:val="00630FDE"/>
    <w:rsid w:val="006310CD"/>
    <w:rsid w:val="00632B37"/>
    <w:rsid w:val="006349CA"/>
    <w:rsid w:val="00635364"/>
    <w:rsid w:val="00636511"/>
    <w:rsid w:val="006371F2"/>
    <w:rsid w:val="0063737F"/>
    <w:rsid w:val="006416A6"/>
    <w:rsid w:val="006438A5"/>
    <w:rsid w:val="006438CD"/>
    <w:rsid w:val="00651D82"/>
    <w:rsid w:val="00655072"/>
    <w:rsid w:val="00663BA8"/>
    <w:rsid w:val="00663FA9"/>
    <w:rsid w:val="00665A75"/>
    <w:rsid w:val="00665BF2"/>
    <w:rsid w:val="00667859"/>
    <w:rsid w:val="00667A0E"/>
    <w:rsid w:val="00673A19"/>
    <w:rsid w:val="00673D65"/>
    <w:rsid w:val="00676AF5"/>
    <w:rsid w:val="00677FD0"/>
    <w:rsid w:val="00681CE6"/>
    <w:rsid w:val="00690864"/>
    <w:rsid w:val="006922CF"/>
    <w:rsid w:val="0069239A"/>
    <w:rsid w:val="00692620"/>
    <w:rsid w:val="006A2D0A"/>
    <w:rsid w:val="006A6D86"/>
    <w:rsid w:val="006B30F6"/>
    <w:rsid w:val="006B4297"/>
    <w:rsid w:val="006B6E8C"/>
    <w:rsid w:val="006C1D6F"/>
    <w:rsid w:val="006C3A43"/>
    <w:rsid w:val="006C58DD"/>
    <w:rsid w:val="006C5C26"/>
    <w:rsid w:val="006C7FFA"/>
    <w:rsid w:val="006D0D98"/>
    <w:rsid w:val="006D2E6A"/>
    <w:rsid w:val="006D362B"/>
    <w:rsid w:val="006D5362"/>
    <w:rsid w:val="006D5FED"/>
    <w:rsid w:val="006D7A2C"/>
    <w:rsid w:val="006E03E4"/>
    <w:rsid w:val="006E3283"/>
    <w:rsid w:val="006E3ABB"/>
    <w:rsid w:val="006F1072"/>
    <w:rsid w:val="006F1F7A"/>
    <w:rsid w:val="006F22FF"/>
    <w:rsid w:val="006F4445"/>
    <w:rsid w:val="006F5179"/>
    <w:rsid w:val="006F7AAF"/>
    <w:rsid w:val="007027D7"/>
    <w:rsid w:val="0070297B"/>
    <w:rsid w:val="007034C2"/>
    <w:rsid w:val="00703B18"/>
    <w:rsid w:val="007048D4"/>
    <w:rsid w:val="007101C6"/>
    <w:rsid w:val="007130C4"/>
    <w:rsid w:val="0071538E"/>
    <w:rsid w:val="00717B14"/>
    <w:rsid w:val="007235CF"/>
    <w:rsid w:val="00724262"/>
    <w:rsid w:val="007253C5"/>
    <w:rsid w:val="007272E1"/>
    <w:rsid w:val="0073046C"/>
    <w:rsid w:val="0073722B"/>
    <w:rsid w:val="00737D73"/>
    <w:rsid w:val="00740103"/>
    <w:rsid w:val="0074093B"/>
    <w:rsid w:val="00742C37"/>
    <w:rsid w:val="0075361D"/>
    <w:rsid w:val="00754052"/>
    <w:rsid w:val="007560D7"/>
    <w:rsid w:val="007575DB"/>
    <w:rsid w:val="007626D4"/>
    <w:rsid w:val="00762896"/>
    <w:rsid w:val="007703EE"/>
    <w:rsid w:val="00773389"/>
    <w:rsid w:val="00776715"/>
    <w:rsid w:val="00782425"/>
    <w:rsid w:val="007825E7"/>
    <w:rsid w:val="00783508"/>
    <w:rsid w:val="0078757C"/>
    <w:rsid w:val="00790F51"/>
    <w:rsid w:val="00792D80"/>
    <w:rsid w:val="00793478"/>
    <w:rsid w:val="00796627"/>
    <w:rsid w:val="007A2447"/>
    <w:rsid w:val="007B0F69"/>
    <w:rsid w:val="007B107D"/>
    <w:rsid w:val="007B1B35"/>
    <w:rsid w:val="007D0681"/>
    <w:rsid w:val="007D096F"/>
    <w:rsid w:val="007D1E9E"/>
    <w:rsid w:val="007D3BF9"/>
    <w:rsid w:val="007D529A"/>
    <w:rsid w:val="007D5C5B"/>
    <w:rsid w:val="007E17C7"/>
    <w:rsid w:val="007E2F16"/>
    <w:rsid w:val="007E30D9"/>
    <w:rsid w:val="007E3564"/>
    <w:rsid w:val="007E6000"/>
    <w:rsid w:val="007E6CA0"/>
    <w:rsid w:val="007E785C"/>
    <w:rsid w:val="007F1123"/>
    <w:rsid w:val="007F44C9"/>
    <w:rsid w:val="007F4F02"/>
    <w:rsid w:val="007F6B75"/>
    <w:rsid w:val="008007F4"/>
    <w:rsid w:val="00801641"/>
    <w:rsid w:val="008032F9"/>
    <w:rsid w:val="0080442F"/>
    <w:rsid w:val="00807BFF"/>
    <w:rsid w:val="00814E8F"/>
    <w:rsid w:val="0081681F"/>
    <w:rsid w:val="00820CE0"/>
    <w:rsid w:val="00821D12"/>
    <w:rsid w:val="00837EEF"/>
    <w:rsid w:val="00841F0D"/>
    <w:rsid w:val="00843BBA"/>
    <w:rsid w:val="00846538"/>
    <w:rsid w:val="00853FEC"/>
    <w:rsid w:val="00863669"/>
    <w:rsid w:val="00865793"/>
    <w:rsid w:val="0086669C"/>
    <w:rsid w:val="00867DB2"/>
    <w:rsid w:val="00871E89"/>
    <w:rsid w:val="00872BE5"/>
    <w:rsid w:val="0088064F"/>
    <w:rsid w:val="00885120"/>
    <w:rsid w:val="00886069"/>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1AA"/>
    <w:rsid w:val="0091280D"/>
    <w:rsid w:val="00912A1A"/>
    <w:rsid w:val="009148D8"/>
    <w:rsid w:val="00915013"/>
    <w:rsid w:val="009169E4"/>
    <w:rsid w:val="009201FE"/>
    <w:rsid w:val="009242EE"/>
    <w:rsid w:val="00924D18"/>
    <w:rsid w:val="00925993"/>
    <w:rsid w:val="00930B50"/>
    <w:rsid w:val="00931EBB"/>
    <w:rsid w:val="0093561E"/>
    <w:rsid w:val="009371A3"/>
    <w:rsid w:val="009412F9"/>
    <w:rsid w:val="00942095"/>
    <w:rsid w:val="00944C70"/>
    <w:rsid w:val="009513D3"/>
    <w:rsid w:val="00952A1B"/>
    <w:rsid w:val="009539ED"/>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59F6"/>
    <w:rsid w:val="009871A0"/>
    <w:rsid w:val="009948A5"/>
    <w:rsid w:val="0099671C"/>
    <w:rsid w:val="009973A0"/>
    <w:rsid w:val="009974B5"/>
    <w:rsid w:val="009A0239"/>
    <w:rsid w:val="009A32A2"/>
    <w:rsid w:val="009A4D73"/>
    <w:rsid w:val="009A66C1"/>
    <w:rsid w:val="009B193A"/>
    <w:rsid w:val="009B2155"/>
    <w:rsid w:val="009B3B60"/>
    <w:rsid w:val="009C11CE"/>
    <w:rsid w:val="009C2D1F"/>
    <w:rsid w:val="009C2DA2"/>
    <w:rsid w:val="009C54F6"/>
    <w:rsid w:val="009D06A1"/>
    <w:rsid w:val="009D0F7C"/>
    <w:rsid w:val="009D341F"/>
    <w:rsid w:val="009D5A8A"/>
    <w:rsid w:val="009D71EE"/>
    <w:rsid w:val="009E1B2B"/>
    <w:rsid w:val="009E1E45"/>
    <w:rsid w:val="009E4FDD"/>
    <w:rsid w:val="009E50BB"/>
    <w:rsid w:val="009F0AD3"/>
    <w:rsid w:val="009F0E80"/>
    <w:rsid w:val="009F229C"/>
    <w:rsid w:val="009F5005"/>
    <w:rsid w:val="009F717B"/>
    <w:rsid w:val="009F73CC"/>
    <w:rsid w:val="009F7A32"/>
    <w:rsid w:val="00A01851"/>
    <w:rsid w:val="00A02690"/>
    <w:rsid w:val="00A04B4D"/>
    <w:rsid w:val="00A11C9B"/>
    <w:rsid w:val="00A121A8"/>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52D0E"/>
    <w:rsid w:val="00A57F77"/>
    <w:rsid w:val="00A638CC"/>
    <w:rsid w:val="00A66EBD"/>
    <w:rsid w:val="00A66FEA"/>
    <w:rsid w:val="00A730EA"/>
    <w:rsid w:val="00A74F08"/>
    <w:rsid w:val="00A766BA"/>
    <w:rsid w:val="00A80D01"/>
    <w:rsid w:val="00A8317C"/>
    <w:rsid w:val="00A96531"/>
    <w:rsid w:val="00A97386"/>
    <w:rsid w:val="00AA1326"/>
    <w:rsid w:val="00AA2AB7"/>
    <w:rsid w:val="00AA35D4"/>
    <w:rsid w:val="00AA5BE9"/>
    <w:rsid w:val="00AA7F12"/>
    <w:rsid w:val="00AB12E3"/>
    <w:rsid w:val="00AB5C5C"/>
    <w:rsid w:val="00AB76CB"/>
    <w:rsid w:val="00AB78C2"/>
    <w:rsid w:val="00AC071C"/>
    <w:rsid w:val="00AC198C"/>
    <w:rsid w:val="00AC573F"/>
    <w:rsid w:val="00AD0813"/>
    <w:rsid w:val="00AD2474"/>
    <w:rsid w:val="00AD35A0"/>
    <w:rsid w:val="00AD3AAC"/>
    <w:rsid w:val="00AD428B"/>
    <w:rsid w:val="00AD4D4C"/>
    <w:rsid w:val="00AE7108"/>
    <w:rsid w:val="00AF4192"/>
    <w:rsid w:val="00AF51EB"/>
    <w:rsid w:val="00AF6FCF"/>
    <w:rsid w:val="00B012A7"/>
    <w:rsid w:val="00B10500"/>
    <w:rsid w:val="00B10B06"/>
    <w:rsid w:val="00B11071"/>
    <w:rsid w:val="00B14320"/>
    <w:rsid w:val="00B163C1"/>
    <w:rsid w:val="00B16958"/>
    <w:rsid w:val="00B171D8"/>
    <w:rsid w:val="00B23905"/>
    <w:rsid w:val="00B2458A"/>
    <w:rsid w:val="00B278DA"/>
    <w:rsid w:val="00B27B3B"/>
    <w:rsid w:val="00B310B0"/>
    <w:rsid w:val="00B438A6"/>
    <w:rsid w:val="00B441FC"/>
    <w:rsid w:val="00B46298"/>
    <w:rsid w:val="00B5017F"/>
    <w:rsid w:val="00B508BF"/>
    <w:rsid w:val="00B53508"/>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2B17"/>
    <w:rsid w:val="00B85213"/>
    <w:rsid w:val="00B85B83"/>
    <w:rsid w:val="00B86B3C"/>
    <w:rsid w:val="00B86D7F"/>
    <w:rsid w:val="00B86DA3"/>
    <w:rsid w:val="00B8758E"/>
    <w:rsid w:val="00B9006C"/>
    <w:rsid w:val="00B92A82"/>
    <w:rsid w:val="00B9500C"/>
    <w:rsid w:val="00B95769"/>
    <w:rsid w:val="00BA1E61"/>
    <w:rsid w:val="00BA7D44"/>
    <w:rsid w:val="00BB3360"/>
    <w:rsid w:val="00BB3E30"/>
    <w:rsid w:val="00BB6629"/>
    <w:rsid w:val="00BC0181"/>
    <w:rsid w:val="00BC3A0F"/>
    <w:rsid w:val="00BC3A8E"/>
    <w:rsid w:val="00BC445C"/>
    <w:rsid w:val="00BC4662"/>
    <w:rsid w:val="00BD0291"/>
    <w:rsid w:val="00BD2041"/>
    <w:rsid w:val="00BD3D85"/>
    <w:rsid w:val="00BD44BF"/>
    <w:rsid w:val="00BD4818"/>
    <w:rsid w:val="00BD5F2B"/>
    <w:rsid w:val="00BD64AA"/>
    <w:rsid w:val="00BD74F2"/>
    <w:rsid w:val="00BE1428"/>
    <w:rsid w:val="00BE1800"/>
    <w:rsid w:val="00BE4400"/>
    <w:rsid w:val="00BF7516"/>
    <w:rsid w:val="00C00B1C"/>
    <w:rsid w:val="00C0189F"/>
    <w:rsid w:val="00C0194A"/>
    <w:rsid w:val="00C019EF"/>
    <w:rsid w:val="00C0279F"/>
    <w:rsid w:val="00C05B63"/>
    <w:rsid w:val="00C061EA"/>
    <w:rsid w:val="00C06253"/>
    <w:rsid w:val="00C10156"/>
    <w:rsid w:val="00C10AAC"/>
    <w:rsid w:val="00C123B0"/>
    <w:rsid w:val="00C14106"/>
    <w:rsid w:val="00C1587E"/>
    <w:rsid w:val="00C164E4"/>
    <w:rsid w:val="00C20263"/>
    <w:rsid w:val="00C2183D"/>
    <w:rsid w:val="00C21A5F"/>
    <w:rsid w:val="00C23905"/>
    <w:rsid w:val="00C25964"/>
    <w:rsid w:val="00C31434"/>
    <w:rsid w:val="00C31670"/>
    <w:rsid w:val="00C319DD"/>
    <w:rsid w:val="00C31B29"/>
    <w:rsid w:val="00C33ECF"/>
    <w:rsid w:val="00C345B9"/>
    <w:rsid w:val="00C34F12"/>
    <w:rsid w:val="00C42AC5"/>
    <w:rsid w:val="00C42DA4"/>
    <w:rsid w:val="00C4453B"/>
    <w:rsid w:val="00C457F0"/>
    <w:rsid w:val="00C46508"/>
    <w:rsid w:val="00C47D05"/>
    <w:rsid w:val="00C47E55"/>
    <w:rsid w:val="00C50AD0"/>
    <w:rsid w:val="00C50E05"/>
    <w:rsid w:val="00C52CCD"/>
    <w:rsid w:val="00C543A2"/>
    <w:rsid w:val="00C575EA"/>
    <w:rsid w:val="00C60DD4"/>
    <w:rsid w:val="00C613FA"/>
    <w:rsid w:val="00C61716"/>
    <w:rsid w:val="00C62C9A"/>
    <w:rsid w:val="00C6549F"/>
    <w:rsid w:val="00C66140"/>
    <w:rsid w:val="00C66674"/>
    <w:rsid w:val="00C72089"/>
    <w:rsid w:val="00C736B0"/>
    <w:rsid w:val="00C75FA7"/>
    <w:rsid w:val="00C77890"/>
    <w:rsid w:val="00C808BD"/>
    <w:rsid w:val="00C82B74"/>
    <w:rsid w:val="00C83AF5"/>
    <w:rsid w:val="00C8593E"/>
    <w:rsid w:val="00C918A6"/>
    <w:rsid w:val="00C928DF"/>
    <w:rsid w:val="00C9606E"/>
    <w:rsid w:val="00C9757F"/>
    <w:rsid w:val="00C97B6A"/>
    <w:rsid w:val="00C97C13"/>
    <w:rsid w:val="00CA20AC"/>
    <w:rsid w:val="00CA669A"/>
    <w:rsid w:val="00CB0B08"/>
    <w:rsid w:val="00CB5320"/>
    <w:rsid w:val="00CB5B68"/>
    <w:rsid w:val="00CB7A55"/>
    <w:rsid w:val="00CB7CAB"/>
    <w:rsid w:val="00CC0302"/>
    <w:rsid w:val="00CC039B"/>
    <w:rsid w:val="00CC1305"/>
    <w:rsid w:val="00CC3936"/>
    <w:rsid w:val="00CC3BFB"/>
    <w:rsid w:val="00CC62DF"/>
    <w:rsid w:val="00CC6749"/>
    <w:rsid w:val="00CD1F39"/>
    <w:rsid w:val="00CD22BE"/>
    <w:rsid w:val="00CD3041"/>
    <w:rsid w:val="00CD46A5"/>
    <w:rsid w:val="00CD6107"/>
    <w:rsid w:val="00CD778C"/>
    <w:rsid w:val="00CE09E3"/>
    <w:rsid w:val="00CE0FD0"/>
    <w:rsid w:val="00CE7475"/>
    <w:rsid w:val="00CE75B0"/>
    <w:rsid w:val="00CF012B"/>
    <w:rsid w:val="00CF103A"/>
    <w:rsid w:val="00CF1883"/>
    <w:rsid w:val="00CF31EC"/>
    <w:rsid w:val="00CF3D55"/>
    <w:rsid w:val="00D039E2"/>
    <w:rsid w:val="00D04DBA"/>
    <w:rsid w:val="00D05DBD"/>
    <w:rsid w:val="00D11000"/>
    <w:rsid w:val="00D110FC"/>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1749"/>
    <w:rsid w:val="00D55042"/>
    <w:rsid w:val="00D57909"/>
    <w:rsid w:val="00D60225"/>
    <w:rsid w:val="00D60607"/>
    <w:rsid w:val="00D60D93"/>
    <w:rsid w:val="00D6132B"/>
    <w:rsid w:val="00D62B5D"/>
    <w:rsid w:val="00D642FF"/>
    <w:rsid w:val="00D65922"/>
    <w:rsid w:val="00D65F43"/>
    <w:rsid w:val="00D66F04"/>
    <w:rsid w:val="00D673F7"/>
    <w:rsid w:val="00D67E25"/>
    <w:rsid w:val="00D70251"/>
    <w:rsid w:val="00D75082"/>
    <w:rsid w:val="00D8028D"/>
    <w:rsid w:val="00D831C4"/>
    <w:rsid w:val="00D8325B"/>
    <w:rsid w:val="00D84CCE"/>
    <w:rsid w:val="00D90681"/>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117D"/>
    <w:rsid w:val="00DE2896"/>
    <w:rsid w:val="00DE3510"/>
    <w:rsid w:val="00DE427F"/>
    <w:rsid w:val="00DE4C98"/>
    <w:rsid w:val="00DE647D"/>
    <w:rsid w:val="00DE6782"/>
    <w:rsid w:val="00DE72D1"/>
    <w:rsid w:val="00DE7B13"/>
    <w:rsid w:val="00DF13EB"/>
    <w:rsid w:val="00DF3664"/>
    <w:rsid w:val="00DF3A1B"/>
    <w:rsid w:val="00DF653B"/>
    <w:rsid w:val="00E00115"/>
    <w:rsid w:val="00E023B4"/>
    <w:rsid w:val="00E0348B"/>
    <w:rsid w:val="00E0439F"/>
    <w:rsid w:val="00E05228"/>
    <w:rsid w:val="00E10184"/>
    <w:rsid w:val="00E10A59"/>
    <w:rsid w:val="00E117F8"/>
    <w:rsid w:val="00E141A4"/>
    <w:rsid w:val="00E21B75"/>
    <w:rsid w:val="00E21D9E"/>
    <w:rsid w:val="00E228AF"/>
    <w:rsid w:val="00E30F25"/>
    <w:rsid w:val="00E37AEF"/>
    <w:rsid w:val="00E407E4"/>
    <w:rsid w:val="00E4417E"/>
    <w:rsid w:val="00E441CE"/>
    <w:rsid w:val="00E47545"/>
    <w:rsid w:val="00E47C4C"/>
    <w:rsid w:val="00E52FFB"/>
    <w:rsid w:val="00E54482"/>
    <w:rsid w:val="00E575B0"/>
    <w:rsid w:val="00E57F4F"/>
    <w:rsid w:val="00E603D8"/>
    <w:rsid w:val="00E61081"/>
    <w:rsid w:val="00E62789"/>
    <w:rsid w:val="00E642AB"/>
    <w:rsid w:val="00E667C0"/>
    <w:rsid w:val="00E6735E"/>
    <w:rsid w:val="00E707A5"/>
    <w:rsid w:val="00E73E73"/>
    <w:rsid w:val="00E809CB"/>
    <w:rsid w:val="00E814BA"/>
    <w:rsid w:val="00E8314C"/>
    <w:rsid w:val="00E83745"/>
    <w:rsid w:val="00E847E9"/>
    <w:rsid w:val="00E90FF5"/>
    <w:rsid w:val="00E91ED1"/>
    <w:rsid w:val="00E924CB"/>
    <w:rsid w:val="00E949C0"/>
    <w:rsid w:val="00E94FC1"/>
    <w:rsid w:val="00EA097E"/>
    <w:rsid w:val="00EA0D53"/>
    <w:rsid w:val="00EA12EE"/>
    <w:rsid w:val="00EB29FC"/>
    <w:rsid w:val="00EB3088"/>
    <w:rsid w:val="00EB452F"/>
    <w:rsid w:val="00EC00DD"/>
    <w:rsid w:val="00EC0A43"/>
    <w:rsid w:val="00EC11AC"/>
    <w:rsid w:val="00EC2008"/>
    <w:rsid w:val="00EC3418"/>
    <w:rsid w:val="00EC359E"/>
    <w:rsid w:val="00EC4368"/>
    <w:rsid w:val="00EC655C"/>
    <w:rsid w:val="00EC7A00"/>
    <w:rsid w:val="00ED03CA"/>
    <w:rsid w:val="00ED2C0D"/>
    <w:rsid w:val="00ED4A02"/>
    <w:rsid w:val="00ED58BD"/>
    <w:rsid w:val="00ED5975"/>
    <w:rsid w:val="00ED7068"/>
    <w:rsid w:val="00ED7184"/>
    <w:rsid w:val="00ED76F9"/>
    <w:rsid w:val="00ED7707"/>
    <w:rsid w:val="00EE6CA9"/>
    <w:rsid w:val="00EE713C"/>
    <w:rsid w:val="00EF0158"/>
    <w:rsid w:val="00EF15E1"/>
    <w:rsid w:val="00EF1F93"/>
    <w:rsid w:val="00EF4E59"/>
    <w:rsid w:val="00EF57E8"/>
    <w:rsid w:val="00EF723C"/>
    <w:rsid w:val="00F027DF"/>
    <w:rsid w:val="00F0322A"/>
    <w:rsid w:val="00F06B19"/>
    <w:rsid w:val="00F07637"/>
    <w:rsid w:val="00F10FC7"/>
    <w:rsid w:val="00F243CB"/>
    <w:rsid w:val="00F25782"/>
    <w:rsid w:val="00F309E5"/>
    <w:rsid w:val="00F36940"/>
    <w:rsid w:val="00F36EE2"/>
    <w:rsid w:val="00F40EDD"/>
    <w:rsid w:val="00F42077"/>
    <w:rsid w:val="00F43B4D"/>
    <w:rsid w:val="00F444B9"/>
    <w:rsid w:val="00F460CE"/>
    <w:rsid w:val="00F5060A"/>
    <w:rsid w:val="00F5294F"/>
    <w:rsid w:val="00F53AD3"/>
    <w:rsid w:val="00F55143"/>
    <w:rsid w:val="00F55DED"/>
    <w:rsid w:val="00F615D5"/>
    <w:rsid w:val="00F63D62"/>
    <w:rsid w:val="00F65BE9"/>
    <w:rsid w:val="00F7093A"/>
    <w:rsid w:val="00F75B97"/>
    <w:rsid w:val="00F75F9E"/>
    <w:rsid w:val="00F76860"/>
    <w:rsid w:val="00F80895"/>
    <w:rsid w:val="00F848C8"/>
    <w:rsid w:val="00F931D1"/>
    <w:rsid w:val="00F94558"/>
    <w:rsid w:val="00F94C0D"/>
    <w:rsid w:val="00F9772A"/>
    <w:rsid w:val="00FA4C85"/>
    <w:rsid w:val="00FA608C"/>
    <w:rsid w:val="00FA6585"/>
    <w:rsid w:val="00FA7815"/>
    <w:rsid w:val="00FB138C"/>
    <w:rsid w:val="00FB2E65"/>
    <w:rsid w:val="00FB5B4A"/>
    <w:rsid w:val="00FB5DB1"/>
    <w:rsid w:val="00FB6872"/>
    <w:rsid w:val="00FC1823"/>
    <w:rsid w:val="00FC5DE1"/>
    <w:rsid w:val="00FC69CB"/>
    <w:rsid w:val="00FD062B"/>
    <w:rsid w:val="00FD26A1"/>
    <w:rsid w:val="00FD2D6C"/>
    <w:rsid w:val="00FD445C"/>
    <w:rsid w:val="00FD5572"/>
    <w:rsid w:val="00FD6030"/>
    <w:rsid w:val="00FD62A2"/>
    <w:rsid w:val="00FE350D"/>
    <w:rsid w:val="00FE5698"/>
    <w:rsid w:val="00FE704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027D7B"/>
  <w15:docId w15:val="{93546A6F-35BA-4AFD-BE69-9A67CB37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Colorful List - Accent 11"/>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Colorful List - Accent 11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601031998">
      <w:bodyDiv w:val="1"/>
      <w:marLeft w:val="0"/>
      <w:marRight w:val="0"/>
      <w:marTop w:val="0"/>
      <w:marBottom w:val="0"/>
      <w:divBdr>
        <w:top w:val="none" w:sz="0" w:space="0" w:color="auto"/>
        <w:left w:val="none" w:sz="0" w:space="0" w:color="auto"/>
        <w:bottom w:val="none" w:sz="0" w:space="0" w:color="auto"/>
        <w:right w:val="none" w:sz="0" w:space="0" w:color="auto"/>
      </w:divBdr>
    </w:div>
    <w:div w:id="613245145">
      <w:bodyDiv w:val="1"/>
      <w:marLeft w:val="0"/>
      <w:marRight w:val="0"/>
      <w:marTop w:val="0"/>
      <w:marBottom w:val="0"/>
      <w:divBdr>
        <w:top w:val="none" w:sz="0" w:space="0" w:color="auto"/>
        <w:left w:val="none" w:sz="0" w:space="0" w:color="auto"/>
        <w:bottom w:val="none" w:sz="0" w:space="0" w:color="auto"/>
        <w:right w:val="none" w:sz="0" w:space="0" w:color="auto"/>
      </w:divBdr>
    </w:div>
    <w:div w:id="798568489">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594119495">
      <w:bodyDiv w:val="1"/>
      <w:marLeft w:val="0"/>
      <w:marRight w:val="0"/>
      <w:marTop w:val="0"/>
      <w:marBottom w:val="0"/>
      <w:divBdr>
        <w:top w:val="none" w:sz="0" w:space="0" w:color="auto"/>
        <w:left w:val="none" w:sz="0" w:space="0" w:color="auto"/>
        <w:bottom w:val="none" w:sz="0" w:space="0" w:color="auto"/>
        <w:right w:val="none" w:sz="0" w:space="0" w:color="auto"/>
      </w:divBdr>
    </w:div>
    <w:div w:id="1647247999">
      <w:bodyDiv w:val="1"/>
      <w:marLeft w:val="0"/>
      <w:marRight w:val="0"/>
      <w:marTop w:val="0"/>
      <w:marBottom w:val="0"/>
      <w:divBdr>
        <w:top w:val="none" w:sz="0" w:space="0" w:color="auto"/>
        <w:left w:val="none" w:sz="0" w:space="0" w:color="auto"/>
        <w:bottom w:val="none" w:sz="0" w:space="0" w:color="auto"/>
        <w:right w:val="none" w:sz="0" w:space="0" w:color="auto"/>
      </w:divBdr>
    </w:div>
    <w:div w:id="1656834963">
      <w:bodyDiv w:val="1"/>
      <w:marLeft w:val="0"/>
      <w:marRight w:val="0"/>
      <w:marTop w:val="0"/>
      <w:marBottom w:val="0"/>
      <w:divBdr>
        <w:top w:val="none" w:sz="0" w:space="0" w:color="auto"/>
        <w:left w:val="none" w:sz="0" w:space="0" w:color="auto"/>
        <w:bottom w:val="none" w:sz="0" w:space="0" w:color="auto"/>
        <w:right w:val="none" w:sz="0" w:space="0" w:color="auto"/>
      </w:divBdr>
    </w:div>
    <w:div w:id="193347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ms2014.sk" TargetMode="Externa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9D7D7-844F-4BFF-B1CC-8E6086C9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17</Pages>
  <Words>7028</Words>
  <Characters>40065</Characters>
  <Application>Microsoft Office Word</Application>
  <DocSecurity>0</DocSecurity>
  <Lines>333</Lines>
  <Paragraphs>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Kúdelová, Lucia</dc:creator>
  <cp:lastModifiedBy>Zelinová, Daniela</cp:lastModifiedBy>
  <cp:revision>13</cp:revision>
  <cp:lastPrinted>2020-12-15T11:20:00Z</cp:lastPrinted>
  <dcterms:created xsi:type="dcterms:W3CDTF">2020-12-10T16:36:00Z</dcterms:created>
  <dcterms:modified xsi:type="dcterms:W3CDTF">2020-12-18T12:13:00Z</dcterms:modified>
</cp:coreProperties>
</file>